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74" w:rsidRDefault="002D5A53" w:rsidP="00460F7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-479425</wp:posOffset>
            </wp:positionH>
            <wp:positionV relativeFrom="paragraph">
              <wp:posOffset>-161290</wp:posOffset>
            </wp:positionV>
            <wp:extent cx="854710" cy="922655"/>
            <wp:effectExtent l="19050" t="0" r="2540" b="0"/>
            <wp:wrapThrough wrapText="bothSides">
              <wp:wrapPolygon edited="0">
                <wp:start x="-481" y="0"/>
                <wp:lineTo x="-481" y="20961"/>
                <wp:lineTo x="21664" y="20961"/>
                <wp:lineTo x="21664" y="0"/>
                <wp:lineTo x="-481" y="0"/>
              </wp:wrapPolygon>
            </wp:wrapThrough>
            <wp:docPr id="5" name="Рисунок 4" descr="sv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ved.png"/>
                    <pic:cNvPicPr/>
                  </pic:nvPicPr>
                  <pic:blipFill>
                    <a:blip r:embed="rId7" cstate="print"/>
                    <a:srcRect l="5232" r="64572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0F74">
        <w:rPr>
          <w:rFonts w:ascii="Times New Roman" w:hAnsi="Times New Roman"/>
          <w:sz w:val="24"/>
          <w:szCs w:val="28"/>
        </w:rPr>
        <w:t>Г</w:t>
      </w:r>
      <w:r w:rsidR="00460F74" w:rsidRPr="00460F74">
        <w:rPr>
          <w:rFonts w:ascii="Times New Roman" w:hAnsi="Times New Roman"/>
          <w:sz w:val="24"/>
          <w:szCs w:val="28"/>
        </w:rPr>
        <w:t>осударственно</w:t>
      </w:r>
      <w:r w:rsidR="00040B91">
        <w:rPr>
          <w:rFonts w:ascii="Times New Roman" w:hAnsi="Times New Roman"/>
          <w:sz w:val="24"/>
          <w:szCs w:val="28"/>
        </w:rPr>
        <w:t>е</w:t>
      </w:r>
      <w:r w:rsidR="00460F74" w:rsidRPr="00460F74">
        <w:rPr>
          <w:rFonts w:ascii="Times New Roman" w:hAnsi="Times New Roman"/>
          <w:sz w:val="24"/>
          <w:szCs w:val="28"/>
        </w:rPr>
        <w:t xml:space="preserve"> бюджетно</w:t>
      </w:r>
      <w:r w:rsidR="00040B91">
        <w:rPr>
          <w:rFonts w:ascii="Times New Roman" w:hAnsi="Times New Roman"/>
          <w:sz w:val="24"/>
          <w:szCs w:val="28"/>
        </w:rPr>
        <w:t>е</w:t>
      </w:r>
      <w:r w:rsidR="00460F74" w:rsidRPr="00460F74">
        <w:rPr>
          <w:rFonts w:ascii="Times New Roman" w:hAnsi="Times New Roman"/>
          <w:sz w:val="24"/>
          <w:szCs w:val="28"/>
        </w:rPr>
        <w:t xml:space="preserve"> учреждени</w:t>
      </w:r>
      <w:r w:rsidR="00040B91">
        <w:rPr>
          <w:rFonts w:ascii="Times New Roman" w:hAnsi="Times New Roman"/>
          <w:sz w:val="24"/>
          <w:szCs w:val="28"/>
        </w:rPr>
        <w:t>е</w:t>
      </w:r>
      <w:ins w:id="0" w:author="Пользователь" w:date="2018-12-10T15:33:00Z">
        <w:r w:rsidR="00C53789">
          <w:rPr>
            <w:rFonts w:ascii="Times New Roman" w:hAnsi="Times New Roman"/>
            <w:sz w:val="24"/>
            <w:szCs w:val="28"/>
          </w:rPr>
          <w:t xml:space="preserve"> </w:t>
        </w:r>
      </w:ins>
      <w:r w:rsidR="00460F74" w:rsidRPr="00460F74">
        <w:rPr>
          <w:rFonts w:ascii="Times New Roman" w:hAnsi="Times New Roman"/>
          <w:sz w:val="24"/>
          <w:szCs w:val="28"/>
        </w:rPr>
        <w:t>дополнительного профессионального</w:t>
      </w:r>
      <w:ins w:id="1" w:author="Пользователь" w:date="2018-12-10T15:33:00Z">
        <w:r w:rsidR="00C53789">
          <w:rPr>
            <w:rFonts w:ascii="Times New Roman" w:hAnsi="Times New Roman"/>
            <w:sz w:val="24"/>
            <w:szCs w:val="28"/>
          </w:rPr>
          <w:t xml:space="preserve"> </w:t>
        </w:r>
      </w:ins>
      <w:r w:rsidR="00460F74" w:rsidRPr="00460F74">
        <w:rPr>
          <w:rFonts w:ascii="Times New Roman" w:hAnsi="Times New Roman"/>
          <w:sz w:val="24"/>
          <w:szCs w:val="28"/>
        </w:rPr>
        <w:t>педагогического образования</w:t>
      </w:r>
      <w:ins w:id="2" w:author="Пользователь" w:date="2018-12-10T15:34:00Z">
        <w:r w:rsidR="00C53789">
          <w:rPr>
            <w:rFonts w:ascii="Times New Roman" w:hAnsi="Times New Roman"/>
            <w:sz w:val="24"/>
            <w:szCs w:val="28"/>
          </w:rPr>
          <w:t xml:space="preserve"> </w:t>
        </w:r>
      </w:ins>
      <w:r w:rsidR="00460F74" w:rsidRPr="00460F74">
        <w:rPr>
          <w:rFonts w:ascii="Times New Roman" w:hAnsi="Times New Roman"/>
          <w:sz w:val="24"/>
          <w:szCs w:val="28"/>
        </w:rPr>
        <w:t>центра повышения квалификации специалистов«Информационно-методический центр»</w:t>
      </w:r>
      <w:ins w:id="3" w:author="Пользователь" w:date="2018-12-10T15:34:00Z">
        <w:r w:rsidR="00C53789">
          <w:rPr>
            <w:rFonts w:ascii="Times New Roman" w:hAnsi="Times New Roman"/>
            <w:sz w:val="24"/>
            <w:szCs w:val="28"/>
          </w:rPr>
          <w:t xml:space="preserve"> </w:t>
        </w:r>
      </w:ins>
      <w:r w:rsidR="00460F74" w:rsidRPr="00460F74">
        <w:rPr>
          <w:rFonts w:ascii="Times New Roman" w:hAnsi="Times New Roman"/>
          <w:sz w:val="24"/>
          <w:szCs w:val="28"/>
        </w:rPr>
        <w:t xml:space="preserve">Калининского района </w:t>
      </w:r>
      <w:ins w:id="4" w:author="Пользователь" w:date="2018-12-10T15:34:00Z">
        <w:r w:rsidR="00C53789">
          <w:rPr>
            <w:rFonts w:ascii="Times New Roman" w:hAnsi="Times New Roman"/>
            <w:sz w:val="24"/>
            <w:szCs w:val="28"/>
          </w:rPr>
          <w:br/>
        </w:r>
      </w:ins>
      <w:r w:rsidR="00460F74" w:rsidRPr="00460F74">
        <w:rPr>
          <w:rFonts w:ascii="Times New Roman" w:hAnsi="Times New Roman"/>
          <w:sz w:val="24"/>
          <w:szCs w:val="28"/>
        </w:rPr>
        <w:t>Санкт-Петербурга</w:t>
      </w:r>
    </w:p>
    <w:p w:rsidR="00460F74" w:rsidRDefault="00460F74" w:rsidP="00460F7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D2B99" w:rsidRDefault="00BC7F0F" w:rsidP="00460F7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5D2B99">
        <w:rPr>
          <w:rFonts w:ascii="Times New Roman" w:hAnsi="Times New Roman"/>
          <w:sz w:val="24"/>
          <w:szCs w:val="28"/>
        </w:rPr>
        <w:t xml:space="preserve">Государственное бюджетное учреждение дополнительного образования </w:t>
      </w:r>
    </w:p>
    <w:p w:rsidR="00BC7F0F" w:rsidRPr="005D2B99" w:rsidRDefault="002D5A53" w:rsidP="00460F7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139065</wp:posOffset>
            </wp:positionV>
            <wp:extent cx="1851660" cy="1075055"/>
            <wp:effectExtent l="19050" t="0" r="0" b="0"/>
            <wp:wrapThrough wrapText="bothSides">
              <wp:wrapPolygon edited="0">
                <wp:start x="8889" y="0"/>
                <wp:lineTo x="7778" y="766"/>
                <wp:lineTo x="5556" y="4976"/>
                <wp:lineTo x="6000" y="15310"/>
                <wp:lineTo x="12667" y="18372"/>
                <wp:lineTo x="0" y="18372"/>
                <wp:lineTo x="-222" y="21051"/>
                <wp:lineTo x="889" y="21051"/>
                <wp:lineTo x="20444" y="21051"/>
                <wp:lineTo x="21556" y="21051"/>
                <wp:lineTo x="21556" y="19520"/>
                <wp:lineTo x="20444" y="18372"/>
                <wp:lineTo x="17333" y="14162"/>
                <wp:lineTo x="15556" y="12248"/>
                <wp:lineTo x="16000" y="6507"/>
                <wp:lineTo x="16222" y="5359"/>
                <wp:lineTo x="13778" y="1148"/>
                <wp:lineTo x="12667" y="0"/>
                <wp:lineTo x="8889" y="0"/>
              </wp:wrapPolygon>
            </wp:wrapThrough>
            <wp:docPr id="1" name="Рисунок 1" descr="G:\Логотип ЦВР\Цвр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Логотип ЦВР\Цвр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7F0F" w:rsidRPr="005D2B99">
        <w:rPr>
          <w:rFonts w:ascii="Times New Roman" w:hAnsi="Times New Roman"/>
          <w:sz w:val="24"/>
          <w:szCs w:val="28"/>
        </w:rPr>
        <w:t>Центр внешкольной работы с детьми и молодежью</w:t>
      </w:r>
    </w:p>
    <w:p w:rsidR="005D2B99" w:rsidRDefault="00BC7F0F" w:rsidP="00460F7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5D2B99">
        <w:rPr>
          <w:rFonts w:ascii="Times New Roman" w:hAnsi="Times New Roman"/>
          <w:sz w:val="24"/>
          <w:szCs w:val="28"/>
        </w:rPr>
        <w:t>Калининского района Санкт-Петербурга</w:t>
      </w:r>
    </w:p>
    <w:p w:rsidR="00BC7F0F" w:rsidRPr="005D2B99" w:rsidRDefault="00BC7F0F" w:rsidP="00460F7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5D2B99">
        <w:rPr>
          <w:rFonts w:ascii="Times New Roman" w:hAnsi="Times New Roman"/>
          <w:sz w:val="24"/>
          <w:szCs w:val="28"/>
        </w:rPr>
        <w:t>«Академический»</w:t>
      </w:r>
    </w:p>
    <w:p w:rsidR="005D2B99" w:rsidRPr="00992837" w:rsidRDefault="005D2B99" w:rsidP="005D2B9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D2B99" w:rsidRPr="005D2B99" w:rsidRDefault="005D2B99" w:rsidP="005D2B99">
      <w:pPr>
        <w:rPr>
          <w:rFonts w:ascii="Times New Roman" w:hAnsi="Times New Roman"/>
          <w:sz w:val="24"/>
          <w:szCs w:val="24"/>
        </w:rPr>
      </w:pPr>
    </w:p>
    <w:p w:rsidR="005D2B99" w:rsidRDefault="005D2B99" w:rsidP="005D2B99">
      <w:pPr>
        <w:rPr>
          <w:rFonts w:ascii="Times New Roman" w:hAnsi="Times New Roman"/>
          <w:sz w:val="24"/>
          <w:szCs w:val="24"/>
        </w:rPr>
      </w:pPr>
    </w:p>
    <w:p w:rsidR="00014308" w:rsidRDefault="00014308" w:rsidP="005D2B99">
      <w:pPr>
        <w:tabs>
          <w:tab w:val="left" w:pos="3617"/>
        </w:tabs>
        <w:spacing w:after="0"/>
        <w:jc w:val="center"/>
        <w:rPr>
          <w:rFonts w:ascii="Times New Roman" w:hAnsi="Times New Roman"/>
          <w:sz w:val="32"/>
          <w:szCs w:val="32"/>
        </w:rPr>
      </w:pPr>
    </w:p>
    <w:p w:rsidR="00014308" w:rsidRDefault="00014308" w:rsidP="005D2B99">
      <w:pPr>
        <w:tabs>
          <w:tab w:val="left" w:pos="3617"/>
        </w:tabs>
        <w:spacing w:after="0"/>
        <w:jc w:val="center"/>
        <w:rPr>
          <w:rFonts w:ascii="Times New Roman" w:hAnsi="Times New Roman"/>
          <w:sz w:val="32"/>
          <w:szCs w:val="32"/>
        </w:rPr>
      </w:pPr>
    </w:p>
    <w:p w:rsidR="005D2B99" w:rsidRDefault="005D2B99" w:rsidP="005D2B99">
      <w:pPr>
        <w:tabs>
          <w:tab w:val="left" w:pos="3617"/>
        </w:tabs>
        <w:spacing w:after="0"/>
        <w:jc w:val="center"/>
        <w:rPr>
          <w:rFonts w:ascii="Times New Roman" w:hAnsi="Times New Roman"/>
          <w:sz w:val="32"/>
          <w:szCs w:val="32"/>
        </w:rPr>
      </w:pPr>
      <w:r w:rsidRPr="005D2B99">
        <w:rPr>
          <w:rFonts w:ascii="Times New Roman" w:hAnsi="Times New Roman"/>
          <w:sz w:val="32"/>
          <w:szCs w:val="32"/>
        </w:rPr>
        <w:t>X</w:t>
      </w:r>
      <w:r w:rsidR="00B17869">
        <w:rPr>
          <w:rFonts w:ascii="Times New Roman" w:hAnsi="Times New Roman"/>
          <w:sz w:val="32"/>
          <w:szCs w:val="32"/>
          <w:lang w:val="en-US"/>
        </w:rPr>
        <w:t>V</w:t>
      </w:r>
      <w:r w:rsidRPr="005D2B99">
        <w:rPr>
          <w:rFonts w:ascii="Times New Roman" w:hAnsi="Times New Roman"/>
          <w:sz w:val="32"/>
          <w:szCs w:val="32"/>
        </w:rPr>
        <w:t xml:space="preserve"> районный фестиваль </w:t>
      </w:r>
    </w:p>
    <w:p w:rsidR="005D2B99" w:rsidRPr="005D2B99" w:rsidRDefault="005D2B99" w:rsidP="005D2B99">
      <w:pPr>
        <w:tabs>
          <w:tab w:val="left" w:pos="3617"/>
        </w:tabs>
        <w:spacing w:after="0"/>
        <w:jc w:val="center"/>
        <w:rPr>
          <w:rFonts w:ascii="Times New Roman" w:hAnsi="Times New Roman"/>
          <w:sz w:val="32"/>
          <w:szCs w:val="32"/>
        </w:rPr>
      </w:pPr>
      <w:r w:rsidRPr="005D2B99">
        <w:rPr>
          <w:rFonts w:ascii="Times New Roman" w:hAnsi="Times New Roman"/>
          <w:sz w:val="32"/>
          <w:szCs w:val="32"/>
        </w:rPr>
        <w:t>«Использование информационно-коммуникационных технологий</w:t>
      </w:r>
    </w:p>
    <w:p w:rsidR="005D2B99" w:rsidRDefault="005D2B99" w:rsidP="005D2B99">
      <w:pPr>
        <w:tabs>
          <w:tab w:val="left" w:pos="3617"/>
        </w:tabs>
        <w:spacing w:after="0"/>
        <w:jc w:val="center"/>
        <w:rPr>
          <w:rFonts w:ascii="Times New Roman" w:hAnsi="Times New Roman"/>
          <w:sz w:val="32"/>
          <w:szCs w:val="32"/>
        </w:rPr>
      </w:pPr>
      <w:r w:rsidRPr="005D2B99">
        <w:rPr>
          <w:rFonts w:ascii="Times New Roman" w:hAnsi="Times New Roman"/>
          <w:sz w:val="32"/>
          <w:szCs w:val="32"/>
        </w:rPr>
        <w:t xml:space="preserve">в образовательной деятельности» </w:t>
      </w:r>
    </w:p>
    <w:p w:rsidR="008C2B69" w:rsidRDefault="005D2B99" w:rsidP="005D2B99">
      <w:pPr>
        <w:tabs>
          <w:tab w:val="left" w:pos="3617"/>
        </w:tabs>
        <w:spacing w:after="0"/>
        <w:jc w:val="center"/>
        <w:rPr>
          <w:rFonts w:ascii="Times New Roman" w:hAnsi="Times New Roman"/>
          <w:sz w:val="32"/>
          <w:szCs w:val="32"/>
        </w:rPr>
      </w:pPr>
      <w:r w:rsidRPr="005D2B99">
        <w:rPr>
          <w:rFonts w:ascii="Times New Roman" w:hAnsi="Times New Roman"/>
          <w:sz w:val="32"/>
          <w:szCs w:val="32"/>
        </w:rPr>
        <w:t>2018-2019 учебный год</w:t>
      </w:r>
    </w:p>
    <w:p w:rsidR="008C2B69" w:rsidRDefault="008C2B69" w:rsidP="008C2B69">
      <w:pPr>
        <w:rPr>
          <w:rFonts w:ascii="Times New Roman" w:hAnsi="Times New Roman"/>
          <w:sz w:val="32"/>
          <w:szCs w:val="32"/>
        </w:rPr>
      </w:pPr>
    </w:p>
    <w:p w:rsidR="00A843BA" w:rsidRPr="00960944" w:rsidRDefault="008C2B69" w:rsidP="008C2B69">
      <w:pPr>
        <w:tabs>
          <w:tab w:val="left" w:pos="4227"/>
        </w:tabs>
        <w:jc w:val="center"/>
        <w:rPr>
          <w:rFonts w:ascii="Times New Roman" w:hAnsi="Times New Roman"/>
          <w:b/>
          <w:sz w:val="32"/>
          <w:szCs w:val="32"/>
        </w:rPr>
      </w:pPr>
      <w:r w:rsidRPr="00960944">
        <w:rPr>
          <w:rFonts w:ascii="Times New Roman" w:hAnsi="Times New Roman"/>
          <w:b/>
          <w:sz w:val="32"/>
          <w:szCs w:val="32"/>
        </w:rPr>
        <w:t>Описание опыта работы</w:t>
      </w:r>
    </w:p>
    <w:p w:rsidR="00047A4B" w:rsidRPr="00216CAA" w:rsidRDefault="00BB39B1" w:rsidP="00815C4E">
      <w:pPr>
        <w:tabs>
          <w:tab w:val="left" w:pos="4227"/>
        </w:tabs>
        <w:jc w:val="center"/>
        <w:rPr>
          <w:rFonts w:ascii="Times New Roman" w:hAnsi="Times New Roman"/>
          <w:sz w:val="32"/>
          <w:szCs w:val="32"/>
        </w:rPr>
      </w:pPr>
      <w:r w:rsidRPr="00216CAA">
        <w:rPr>
          <w:rFonts w:ascii="Times New Roman" w:hAnsi="Times New Roman"/>
          <w:sz w:val="32"/>
          <w:szCs w:val="32"/>
        </w:rPr>
        <w:t>«</w:t>
      </w:r>
      <w:r w:rsidR="00313125" w:rsidRPr="00216CAA">
        <w:rPr>
          <w:rFonts w:ascii="Times New Roman" w:hAnsi="Times New Roman"/>
          <w:sz w:val="32"/>
          <w:szCs w:val="32"/>
        </w:rPr>
        <w:t>Организация участия детей и подростков в проектной деятельности с использованием информацион</w:t>
      </w:r>
      <w:r w:rsidR="00815C4E">
        <w:rPr>
          <w:rFonts w:ascii="Times New Roman" w:hAnsi="Times New Roman"/>
          <w:sz w:val="32"/>
          <w:szCs w:val="32"/>
        </w:rPr>
        <w:t xml:space="preserve">но                         </w:t>
      </w:r>
      <w:r w:rsidR="00313125">
        <w:rPr>
          <w:rFonts w:ascii="Times New Roman" w:hAnsi="Times New Roman"/>
          <w:sz w:val="32"/>
          <w:szCs w:val="32"/>
        </w:rPr>
        <w:t>коммуникационных технологий в</w:t>
      </w:r>
      <w:r w:rsidR="00815C4E">
        <w:rPr>
          <w:rFonts w:ascii="Times New Roman" w:hAnsi="Times New Roman"/>
          <w:sz w:val="32"/>
          <w:szCs w:val="32"/>
        </w:rPr>
        <w:t xml:space="preserve"> </w:t>
      </w:r>
      <w:r w:rsidR="00313125">
        <w:rPr>
          <w:rFonts w:ascii="Times New Roman" w:hAnsi="Times New Roman"/>
          <w:sz w:val="32"/>
          <w:szCs w:val="32"/>
        </w:rPr>
        <w:t xml:space="preserve">реализации </w:t>
      </w:r>
      <w:r w:rsidR="00313125" w:rsidRPr="00216CAA">
        <w:rPr>
          <w:rFonts w:ascii="Times New Roman" w:hAnsi="Times New Roman"/>
          <w:sz w:val="32"/>
          <w:szCs w:val="32"/>
        </w:rPr>
        <w:t>дополнительных общеобразовательных общеразвивающих программ</w:t>
      </w:r>
      <w:r w:rsidR="00313125">
        <w:rPr>
          <w:rFonts w:ascii="Times New Roman" w:hAnsi="Times New Roman"/>
          <w:sz w:val="32"/>
          <w:szCs w:val="32"/>
        </w:rPr>
        <w:t xml:space="preserve"> </w:t>
      </w:r>
      <w:ins w:id="5" w:author="Пользователь" w:date="2018-12-10T15:35:00Z">
        <w:r w:rsidR="00C53789">
          <w:rPr>
            <w:rFonts w:ascii="Times New Roman" w:hAnsi="Times New Roman"/>
            <w:sz w:val="32"/>
            <w:szCs w:val="32"/>
          </w:rPr>
          <w:br/>
        </w:r>
      </w:ins>
      <w:r w:rsidR="00313125">
        <w:rPr>
          <w:rFonts w:ascii="Times New Roman" w:hAnsi="Times New Roman"/>
          <w:sz w:val="32"/>
          <w:szCs w:val="32"/>
        </w:rPr>
        <w:t xml:space="preserve">«Основы тележурналистики» и «Цифровая фотография» </w:t>
      </w:r>
    </w:p>
    <w:p w:rsidR="00460F74" w:rsidRDefault="00460F74" w:rsidP="008C2B69">
      <w:pPr>
        <w:tabs>
          <w:tab w:val="left" w:pos="4227"/>
        </w:tabs>
        <w:jc w:val="center"/>
        <w:rPr>
          <w:rFonts w:ascii="Times New Roman" w:hAnsi="Times New Roman"/>
          <w:sz w:val="32"/>
          <w:szCs w:val="32"/>
        </w:rPr>
      </w:pPr>
    </w:p>
    <w:p w:rsidR="00014308" w:rsidRDefault="00014308" w:rsidP="008C2B69">
      <w:pPr>
        <w:tabs>
          <w:tab w:val="left" w:pos="4227"/>
        </w:tabs>
        <w:jc w:val="center"/>
        <w:rPr>
          <w:rFonts w:ascii="Times New Roman" w:hAnsi="Times New Roman"/>
          <w:sz w:val="32"/>
          <w:szCs w:val="32"/>
        </w:rPr>
      </w:pPr>
    </w:p>
    <w:p w:rsidR="00913B18" w:rsidRPr="00014308" w:rsidRDefault="00460F74" w:rsidP="00913B18">
      <w:pPr>
        <w:tabs>
          <w:tab w:val="left" w:pos="422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14308">
        <w:rPr>
          <w:rFonts w:ascii="Times New Roman" w:hAnsi="Times New Roman"/>
          <w:sz w:val="24"/>
          <w:szCs w:val="24"/>
        </w:rPr>
        <w:t xml:space="preserve">Авторы-составители: </w:t>
      </w:r>
      <w:r w:rsidR="00960944" w:rsidRPr="00014308">
        <w:rPr>
          <w:rFonts w:ascii="Times New Roman" w:hAnsi="Times New Roman"/>
          <w:sz w:val="24"/>
          <w:szCs w:val="24"/>
        </w:rPr>
        <w:t>Прапестите Эмилия Зигманто,</w:t>
      </w:r>
      <w:r w:rsidR="00913B18" w:rsidRPr="00014308">
        <w:rPr>
          <w:rFonts w:ascii="Times New Roman" w:hAnsi="Times New Roman"/>
          <w:sz w:val="24"/>
          <w:szCs w:val="24"/>
        </w:rPr>
        <w:br/>
        <w:t>педагог дополнительного образования</w:t>
      </w:r>
    </w:p>
    <w:p w:rsidR="00E44F3B" w:rsidRDefault="00913B18" w:rsidP="00E44F3B">
      <w:pPr>
        <w:tabs>
          <w:tab w:val="left" w:pos="4227"/>
        </w:tabs>
        <w:spacing w:after="0" w:line="240" w:lineRule="auto"/>
        <w:ind w:firstLine="6237"/>
        <w:jc w:val="center"/>
        <w:rPr>
          <w:rFonts w:ascii="Times New Roman" w:hAnsi="Times New Roman"/>
          <w:sz w:val="24"/>
          <w:szCs w:val="24"/>
        </w:rPr>
      </w:pPr>
      <w:r w:rsidRPr="00014308">
        <w:rPr>
          <w:rFonts w:ascii="Times New Roman" w:hAnsi="Times New Roman"/>
          <w:sz w:val="24"/>
          <w:szCs w:val="24"/>
        </w:rPr>
        <w:t>Филатова Анна Валерьевна,</w:t>
      </w:r>
    </w:p>
    <w:p w:rsidR="00913B18" w:rsidRPr="00014308" w:rsidRDefault="00913B18" w:rsidP="00E44F3B">
      <w:pPr>
        <w:tabs>
          <w:tab w:val="left" w:pos="4227"/>
        </w:tabs>
        <w:spacing w:after="0" w:line="240" w:lineRule="auto"/>
        <w:ind w:firstLine="5245"/>
        <w:jc w:val="center"/>
        <w:rPr>
          <w:rFonts w:ascii="Times New Roman" w:hAnsi="Times New Roman"/>
          <w:sz w:val="24"/>
          <w:szCs w:val="24"/>
        </w:rPr>
      </w:pPr>
      <w:r w:rsidRPr="00014308">
        <w:rPr>
          <w:rFonts w:ascii="Times New Roman" w:hAnsi="Times New Roman"/>
          <w:sz w:val="24"/>
          <w:szCs w:val="24"/>
        </w:rPr>
        <w:t>педагог дополнительного образования</w:t>
      </w:r>
    </w:p>
    <w:p w:rsidR="00E44F3B" w:rsidRDefault="00E44F3B" w:rsidP="00913B18">
      <w:pPr>
        <w:tabs>
          <w:tab w:val="left" w:pos="2835"/>
          <w:tab w:val="left" w:pos="3119"/>
          <w:tab w:val="left" w:pos="422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44F3B" w:rsidRDefault="00913B18" w:rsidP="00E44F3B">
      <w:pPr>
        <w:tabs>
          <w:tab w:val="left" w:pos="2835"/>
          <w:tab w:val="left" w:pos="3119"/>
          <w:tab w:val="left" w:pos="4227"/>
        </w:tabs>
        <w:spacing w:after="0" w:line="240" w:lineRule="auto"/>
        <w:ind w:firstLine="2977"/>
        <w:jc w:val="center"/>
        <w:rPr>
          <w:rFonts w:ascii="Times New Roman" w:hAnsi="Times New Roman"/>
          <w:sz w:val="24"/>
          <w:szCs w:val="24"/>
        </w:rPr>
      </w:pPr>
      <w:r w:rsidRPr="00014308">
        <w:rPr>
          <w:rFonts w:ascii="Times New Roman" w:hAnsi="Times New Roman"/>
          <w:sz w:val="24"/>
          <w:szCs w:val="24"/>
        </w:rPr>
        <w:t>Консультанты: Логинова Нина Николаевна,</w:t>
      </w:r>
      <w:r w:rsidR="00E44F3B">
        <w:rPr>
          <w:rFonts w:ascii="Times New Roman" w:hAnsi="Times New Roman"/>
          <w:sz w:val="24"/>
          <w:szCs w:val="24"/>
        </w:rPr>
        <w:t xml:space="preserve"> к.т.н., </w:t>
      </w:r>
      <w:r w:rsidRPr="00014308">
        <w:rPr>
          <w:rFonts w:ascii="Times New Roman" w:hAnsi="Times New Roman"/>
          <w:sz w:val="24"/>
          <w:szCs w:val="24"/>
        </w:rPr>
        <w:t>методист</w:t>
      </w:r>
    </w:p>
    <w:p w:rsidR="00913B18" w:rsidRPr="00014308" w:rsidRDefault="00913B18" w:rsidP="00E44F3B">
      <w:pPr>
        <w:tabs>
          <w:tab w:val="left" w:pos="2835"/>
          <w:tab w:val="left" w:pos="3119"/>
          <w:tab w:val="left" w:pos="4227"/>
        </w:tabs>
        <w:spacing w:after="0" w:line="240" w:lineRule="auto"/>
        <w:ind w:firstLine="4111"/>
        <w:jc w:val="center"/>
        <w:rPr>
          <w:rFonts w:ascii="Times New Roman" w:hAnsi="Times New Roman"/>
          <w:sz w:val="24"/>
          <w:szCs w:val="24"/>
        </w:rPr>
      </w:pPr>
      <w:r w:rsidRPr="00014308">
        <w:rPr>
          <w:rFonts w:ascii="Times New Roman" w:hAnsi="Times New Roman"/>
          <w:sz w:val="24"/>
          <w:szCs w:val="24"/>
        </w:rPr>
        <w:t>Кузина Татьяна Михайловна,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 w:rsidR="00014308">
        <w:rPr>
          <w:rFonts w:ascii="Times New Roman" w:hAnsi="Times New Roman"/>
          <w:sz w:val="24"/>
          <w:szCs w:val="24"/>
        </w:rPr>
        <w:t>м</w:t>
      </w:r>
      <w:r w:rsidRPr="00014308">
        <w:rPr>
          <w:rFonts w:ascii="Times New Roman" w:hAnsi="Times New Roman"/>
          <w:sz w:val="24"/>
          <w:szCs w:val="24"/>
        </w:rPr>
        <w:t>етодист</w:t>
      </w:r>
    </w:p>
    <w:p w:rsidR="00014308" w:rsidRDefault="00014308" w:rsidP="00913B18">
      <w:pPr>
        <w:tabs>
          <w:tab w:val="left" w:pos="422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4308" w:rsidDel="00C53789" w:rsidRDefault="00014308" w:rsidP="00913B18">
      <w:pPr>
        <w:tabs>
          <w:tab w:val="left" w:pos="4227"/>
        </w:tabs>
        <w:spacing w:after="0" w:line="240" w:lineRule="auto"/>
        <w:jc w:val="center"/>
        <w:rPr>
          <w:del w:id="6" w:author="Пользователь" w:date="2018-12-10T15:35:00Z"/>
          <w:rFonts w:ascii="Times New Roman" w:hAnsi="Times New Roman"/>
          <w:sz w:val="24"/>
          <w:szCs w:val="24"/>
        </w:rPr>
      </w:pPr>
    </w:p>
    <w:p w:rsidR="00862434" w:rsidRPr="00862434" w:rsidRDefault="00862434" w:rsidP="00862434">
      <w:pPr>
        <w:tabs>
          <w:tab w:val="left" w:pos="4227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62434">
        <w:rPr>
          <w:rFonts w:ascii="Impact" w:hAnsi="Impact"/>
          <w:b/>
          <w:noProof/>
          <w:color w:val="800080"/>
          <w:spacing w:val="20"/>
          <w:sz w:val="68"/>
          <w:szCs w:val="68"/>
        </w:rPr>
        <w:lastRenderedPageBreak/>
        <w:pict>
          <v:rect id="_x0000_s1052" style="position:absolute;margin-left:0;margin-top:0;width:467.65pt;height:82.4pt;rotation:-360;z-index:251683840;mso-width-percent:1000;mso-position-horizontal:left;mso-position-horizontal-relative:margin;mso-position-vertical:top;mso-position-vertical-relative:margin;mso-width-percent:1000;mso-width-relative:margin;mso-height-relative:margin" o:allowincell="f" filled="f" fillcolor="#4f81bd [3204]" stroked="f">
            <v:imagedata embosscolor="shadow add(51)"/>
            <v:shadow type="emboss" color="lineOrFill darken(153)" color2="shadow add(102)" offset="1pt,1pt"/>
            <v:textbox style="mso-next-textbox:#_x0000_s1052" inset="0,0,18pt,0">
              <w:txbxContent>
                <w:p w:rsidR="00862434" w:rsidRDefault="00862434" w:rsidP="008624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D2B99">
                    <w:rPr>
                      <w:rFonts w:ascii="Times New Roman" w:hAnsi="Times New Roman"/>
                      <w:sz w:val="24"/>
                      <w:szCs w:val="28"/>
                    </w:rPr>
                    <w:t xml:space="preserve">Государственное бюджетное учреждение дополнительного образования </w:t>
                  </w:r>
                </w:p>
                <w:p w:rsidR="00862434" w:rsidRPr="005D2B99" w:rsidRDefault="00862434" w:rsidP="008624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D2B99">
                    <w:rPr>
                      <w:rFonts w:ascii="Times New Roman" w:hAnsi="Times New Roman"/>
                      <w:sz w:val="24"/>
                      <w:szCs w:val="28"/>
                    </w:rPr>
                    <w:t>Центр внешкольной работы с детьми и молодежью</w:t>
                  </w:r>
                </w:p>
                <w:p w:rsidR="00862434" w:rsidRDefault="00862434" w:rsidP="008624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D2B99">
                    <w:rPr>
                      <w:rFonts w:ascii="Times New Roman" w:hAnsi="Times New Roman"/>
                      <w:sz w:val="24"/>
                      <w:szCs w:val="28"/>
                    </w:rPr>
                    <w:t>Калининского района Санкт-Петербурга</w:t>
                  </w:r>
                </w:p>
                <w:p w:rsidR="00862434" w:rsidRPr="005D2B99" w:rsidRDefault="00862434" w:rsidP="008624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5D2B99">
                    <w:rPr>
                      <w:rFonts w:ascii="Times New Roman" w:hAnsi="Times New Roman"/>
                      <w:sz w:val="24"/>
                      <w:szCs w:val="28"/>
                    </w:rPr>
                    <w:t>«Академический»</w:t>
                  </w:r>
                </w:p>
                <w:p w:rsidR="00862434" w:rsidRDefault="00862434">
                  <w:p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4F81BD" w:themeColor="accent1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rect>
        </w:pict>
      </w:r>
      <w:ins w:id="7" w:author="Надежды" w:date="2019-04-08T10:37:00Z">
        <w:r w:rsidR="005C6020" w:rsidRPr="00D16558">
          <w:rPr>
            <w:rFonts w:ascii="Times New Roman" w:hAnsi="Times New Roman"/>
            <w:sz w:val="24"/>
            <w:szCs w:val="24"/>
            <w:u w:val="single"/>
          </w:rPr>
          <w:t xml:space="preserve">                                                   </w:t>
        </w:r>
      </w:ins>
      <w:r w:rsidRPr="00691C86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-63pt;margin-top:-35.2pt;width:63pt;height:783pt;z-index:251678720;mso-position-horizontal-relative:text;mso-position-vertical-relative:text" fillcolor="purple" stroked="f">
            <v:textbox style="layout-flow:vertical;mso-layout-flow-alt:bottom-to-top;mso-next-textbox:#_x0000_s1048">
              <w:txbxContent>
                <w:p w:rsidR="00862434" w:rsidRDefault="00862434" w:rsidP="00862434">
                  <w:pPr>
                    <w:pStyle w:val="1"/>
                    <w:spacing w:before="60"/>
                    <w:jc w:val="center"/>
                    <w:rPr>
                      <w:color w:val="FFFFFF"/>
                      <w:sz w:val="80"/>
                    </w:rPr>
                  </w:pPr>
                  <w:r>
                    <w:rPr>
                      <w:color w:val="FFFFFF"/>
                      <w:sz w:val="80"/>
                    </w:rPr>
                    <w:t>Педагогу   дополнительного   образования</w:t>
                  </w:r>
                </w:p>
              </w:txbxContent>
            </v:textbox>
          </v:shape>
        </w:pict>
      </w:r>
      <w:r w:rsidRPr="00691C86">
        <w:rPr>
          <w:rFonts w:ascii="Times New Roman" w:hAnsi="Times New Roman"/>
          <w:noProof/>
          <w:sz w:val="24"/>
          <w:szCs w:val="24"/>
        </w:rPr>
        <w:pict>
          <v:rect id="_x0000_s1049" style="position:absolute;margin-left:-63pt;margin-top:-35.2pt;width:548.4pt;height:783pt;z-index:251679744;mso-position-horizontal-relative:text;mso-position-vertical-relative:text" filled="f" strokecolor="purple" strokeweight="2.25pt"/>
        </w:pict>
      </w:r>
    </w:p>
    <w:p w:rsidR="00862434" w:rsidRDefault="00862434" w:rsidP="00862434">
      <w:pPr>
        <w:pStyle w:val="23"/>
        <w:spacing w:line="240" w:lineRule="auto"/>
        <w:jc w:val="center"/>
        <w:rPr>
          <w:rFonts w:ascii="Impact" w:hAnsi="Impact"/>
          <w:b/>
          <w:color w:val="800080"/>
          <w:spacing w:val="20"/>
          <w:sz w:val="56"/>
          <w:szCs w:val="56"/>
        </w:rPr>
      </w:pPr>
    </w:p>
    <w:p w:rsidR="00862434" w:rsidRPr="003C1CFC" w:rsidRDefault="00862434" w:rsidP="00862434">
      <w:pPr>
        <w:pStyle w:val="23"/>
        <w:spacing w:line="240" w:lineRule="auto"/>
        <w:jc w:val="center"/>
        <w:rPr>
          <w:rFonts w:ascii="Impact" w:hAnsi="Impact"/>
          <w:b/>
          <w:color w:val="800080"/>
          <w:spacing w:val="20"/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190500</wp:posOffset>
            </wp:positionV>
            <wp:extent cx="5600700" cy="5556250"/>
            <wp:effectExtent l="0" t="0" r="0" b="0"/>
            <wp:wrapNone/>
            <wp:docPr id="2" name="Рисунок 5" descr="EMBLE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MBLEM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46000" contrast="-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55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1CFC">
        <w:rPr>
          <w:rFonts w:ascii="Impact" w:hAnsi="Impact"/>
          <w:b/>
          <w:color w:val="800080"/>
          <w:spacing w:val="20"/>
          <w:sz w:val="56"/>
          <w:szCs w:val="56"/>
        </w:rPr>
        <w:t>Методическое обеспечение        образовательного процесса</w:t>
      </w:r>
    </w:p>
    <w:p w:rsidR="00862434" w:rsidRPr="00864C4D" w:rsidRDefault="00862434" w:rsidP="00C302EB">
      <w:pPr>
        <w:pStyle w:val="23"/>
        <w:spacing w:line="240" w:lineRule="auto"/>
        <w:rPr>
          <w:rFonts w:ascii="Impact" w:hAnsi="Impact"/>
          <w:color w:val="800080"/>
          <w:sz w:val="72"/>
          <w:szCs w:val="72"/>
        </w:rPr>
      </w:pPr>
    </w:p>
    <w:p w:rsidR="00862434" w:rsidRPr="00C302EB" w:rsidRDefault="00C302EB" w:rsidP="00C302EB">
      <w:pPr>
        <w:pStyle w:val="23"/>
        <w:spacing w:line="240" w:lineRule="auto"/>
        <w:jc w:val="center"/>
        <w:rPr>
          <w:rFonts w:ascii="Impact" w:hAnsi="Impact"/>
          <w:color w:val="800080"/>
          <w:sz w:val="48"/>
          <w:szCs w:val="48"/>
        </w:rPr>
      </w:pPr>
      <w:r w:rsidRPr="00C302EB">
        <w:rPr>
          <w:rFonts w:ascii="Impact" w:hAnsi="Impact"/>
          <w:color w:val="800080"/>
          <w:sz w:val="48"/>
          <w:szCs w:val="48"/>
        </w:rPr>
        <w:t>Описание опыта</w:t>
      </w:r>
      <w:r>
        <w:rPr>
          <w:rFonts w:ascii="Impact" w:hAnsi="Impact"/>
          <w:color w:val="800080"/>
          <w:sz w:val="48"/>
          <w:szCs w:val="48"/>
        </w:rPr>
        <w:t xml:space="preserve"> </w:t>
      </w:r>
      <w:r w:rsidRPr="00C302EB">
        <w:rPr>
          <w:rFonts w:ascii="Impact" w:hAnsi="Impact"/>
          <w:color w:val="800080"/>
          <w:sz w:val="48"/>
          <w:szCs w:val="48"/>
        </w:rPr>
        <w:t>работы</w:t>
      </w:r>
    </w:p>
    <w:p w:rsidR="00862434" w:rsidRDefault="00862434" w:rsidP="00C302EB">
      <w:pPr>
        <w:pStyle w:val="23"/>
        <w:spacing w:line="240" w:lineRule="auto"/>
        <w:jc w:val="center"/>
        <w:rPr>
          <w:rFonts w:ascii="Impact" w:hAnsi="Impact"/>
          <w:color w:val="800080"/>
          <w:sz w:val="48"/>
          <w:szCs w:val="48"/>
        </w:rPr>
      </w:pPr>
      <w:r>
        <w:rPr>
          <w:rFonts w:ascii="Impact" w:hAnsi="Impact"/>
          <w:color w:val="800080"/>
          <w:sz w:val="48"/>
          <w:szCs w:val="48"/>
        </w:rPr>
        <w:t>«</w:t>
      </w:r>
      <w:r w:rsidRPr="00862434">
        <w:rPr>
          <w:rFonts w:ascii="Impact" w:hAnsi="Impact"/>
          <w:color w:val="800080"/>
          <w:sz w:val="40"/>
          <w:szCs w:val="40"/>
        </w:rPr>
        <w:t>Организация участия детей и подростков в проектной деятельности с использованием информ</w:t>
      </w:r>
      <w:r w:rsidR="00C302EB">
        <w:rPr>
          <w:rFonts w:ascii="Impact" w:hAnsi="Impact"/>
          <w:color w:val="800080"/>
          <w:sz w:val="40"/>
          <w:szCs w:val="40"/>
        </w:rPr>
        <w:t>а</w:t>
      </w:r>
      <w:r w:rsidRPr="00862434">
        <w:rPr>
          <w:rFonts w:ascii="Impact" w:hAnsi="Impact"/>
          <w:color w:val="800080"/>
          <w:sz w:val="40"/>
          <w:szCs w:val="40"/>
        </w:rPr>
        <w:t>ционно</w:t>
      </w:r>
      <w:r>
        <w:rPr>
          <w:rFonts w:ascii="Impact" w:hAnsi="Impact"/>
          <w:color w:val="800080"/>
          <w:sz w:val="40"/>
          <w:szCs w:val="40"/>
        </w:rPr>
        <w:t>-коммуникативных технологий в реализации дополнительн</w:t>
      </w:r>
      <w:r w:rsidR="00C302EB">
        <w:rPr>
          <w:rFonts w:ascii="Impact" w:hAnsi="Impact"/>
          <w:color w:val="800080"/>
          <w:sz w:val="40"/>
          <w:szCs w:val="40"/>
        </w:rPr>
        <w:t>ых общеразвивающих программ «Основы тележурналистики» и «Цифровых технологий»</w:t>
      </w:r>
      <w:r w:rsidRPr="00FB27B8">
        <w:rPr>
          <w:rFonts w:ascii="Impact" w:hAnsi="Impact"/>
          <w:color w:val="800080"/>
          <w:sz w:val="48"/>
          <w:szCs w:val="48"/>
        </w:rPr>
        <w:t>»</w:t>
      </w:r>
    </w:p>
    <w:p w:rsidR="00C302EB" w:rsidRDefault="00C302EB" w:rsidP="00C302EB">
      <w:pPr>
        <w:pStyle w:val="23"/>
        <w:spacing w:line="240" w:lineRule="auto"/>
        <w:jc w:val="center"/>
        <w:rPr>
          <w:rFonts w:ascii="Impact" w:hAnsi="Impact"/>
          <w:color w:val="800080"/>
          <w:sz w:val="48"/>
          <w:szCs w:val="48"/>
        </w:rPr>
      </w:pPr>
    </w:p>
    <w:p w:rsidR="00C302EB" w:rsidRPr="00FB27B8" w:rsidRDefault="00C302EB" w:rsidP="00862434">
      <w:pPr>
        <w:pStyle w:val="23"/>
        <w:spacing w:line="240" w:lineRule="auto"/>
        <w:jc w:val="center"/>
        <w:rPr>
          <w:rFonts w:ascii="Impact" w:hAnsi="Impact"/>
          <w:color w:val="800080"/>
          <w:sz w:val="48"/>
          <w:szCs w:val="48"/>
        </w:rPr>
      </w:pPr>
    </w:p>
    <w:p w:rsidR="00C302EB" w:rsidRPr="00C302EB" w:rsidRDefault="00862434" w:rsidP="00C302EB">
      <w:pPr>
        <w:pStyle w:val="23"/>
        <w:spacing w:after="0" w:line="240" w:lineRule="auto"/>
        <w:jc w:val="right"/>
        <w:rPr>
          <w:rFonts w:ascii="Impact" w:hAnsi="Impact"/>
          <w:color w:val="800080"/>
          <w:sz w:val="28"/>
          <w:szCs w:val="28"/>
        </w:rPr>
      </w:pPr>
      <w:r w:rsidRPr="00C302EB">
        <w:rPr>
          <w:rFonts w:ascii="Impact" w:hAnsi="Impact"/>
          <w:color w:val="800080"/>
          <w:sz w:val="28"/>
          <w:szCs w:val="28"/>
        </w:rPr>
        <w:t>Автор</w:t>
      </w:r>
      <w:r w:rsidR="00C302EB" w:rsidRPr="00C302EB">
        <w:rPr>
          <w:rFonts w:ascii="Impact" w:hAnsi="Impact"/>
          <w:color w:val="800080"/>
          <w:sz w:val="28"/>
          <w:szCs w:val="28"/>
        </w:rPr>
        <w:t xml:space="preserve">ы-составители:  </w:t>
      </w:r>
      <w:r w:rsidRPr="00C302EB">
        <w:rPr>
          <w:rFonts w:ascii="Impact" w:hAnsi="Impact"/>
          <w:color w:val="800080"/>
          <w:sz w:val="28"/>
          <w:szCs w:val="28"/>
        </w:rPr>
        <w:t xml:space="preserve"> </w:t>
      </w:r>
      <w:r w:rsidR="00C302EB" w:rsidRPr="00C302EB">
        <w:rPr>
          <w:rFonts w:ascii="Impact" w:hAnsi="Impact"/>
          <w:color w:val="800080"/>
          <w:sz w:val="28"/>
          <w:szCs w:val="28"/>
        </w:rPr>
        <w:t>Прапестите Эмилия Зигманто, педагог дополнительного образования,</w:t>
      </w:r>
      <w:r w:rsidRPr="00C302EB">
        <w:rPr>
          <w:rFonts w:ascii="Impact" w:hAnsi="Impact"/>
          <w:color w:val="800080"/>
          <w:sz w:val="28"/>
          <w:szCs w:val="28"/>
        </w:rPr>
        <w:t xml:space="preserve"> </w:t>
      </w:r>
    </w:p>
    <w:p w:rsidR="00C302EB" w:rsidRPr="00C302EB" w:rsidRDefault="00C302EB" w:rsidP="00C302EB">
      <w:pPr>
        <w:pStyle w:val="23"/>
        <w:spacing w:after="0" w:line="240" w:lineRule="auto"/>
        <w:jc w:val="right"/>
        <w:rPr>
          <w:rFonts w:ascii="Impact" w:hAnsi="Impact"/>
          <w:color w:val="800080"/>
          <w:sz w:val="28"/>
          <w:szCs w:val="28"/>
        </w:rPr>
      </w:pPr>
      <w:r w:rsidRPr="00C302EB">
        <w:rPr>
          <w:rFonts w:ascii="Impact" w:hAnsi="Impact"/>
          <w:color w:val="800080"/>
          <w:sz w:val="28"/>
          <w:szCs w:val="28"/>
        </w:rPr>
        <w:t xml:space="preserve">Филатова Анна Валерьевна, </w:t>
      </w:r>
    </w:p>
    <w:p w:rsidR="00862434" w:rsidRPr="00C302EB" w:rsidRDefault="00C302EB" w:rsidP="00C302EB">
      <w:pPr>
        <w:pStyle w:val="23"/>
        <w:spacing w:after="0" w:line="240" w:lineRule="auto"/>
        <w:jc w:val="right"/>
        <w:rPr>
          <w:rFonts w:ascii="Impact" w:hAnsi="Impact"/>
          <w:color w:val="800080"/>
          <w:sz w:val="28"/>
          <w:szCs w:val="28"/>
        </w:rPr>
      </w:pPr>
      <w:r w:rsidRPr="00C302EB">
        <w:rPr>
          <w:rFonts w:ascii="Impact" w:hAnsi="Impact"/>
          <w:color w:val="800080"/>
          <w:sz w:val="28"/>
          <w:szCs w:val="28"/>
        </w:rPr>
        <w:t>педагог дополнительного образования</w:t>
      </w:r>
      <w:r w:rsidR="00862434" w:rsidRPr="00C302EB">
        <w:rPr>
          <w:rFonts w:ascii="Impact" w:hAnsi="Impact"/>
          <w:color w:val="800080"/>
          <w:sz w:val="28"/>
          <w:szCs w:val="28"/>
        </w:rPr>
        <w:t xml:space="preserve">                 </w:t>
      </w:r>
    </w:p>
    <w:p w:rsidR="00D16558" w:rsidRDefault="00C302EB" w:rsidP="00C302EB">
      <w:pPr>
        <w:pStyle w:val="23"/>
        <w:spacing w:after="0" w:line="240" w:lineRule="auto"/>
        <w:jc w:val="right"/>
        <w:rPr>
          <w:rFonts w:ascii="Impact" w:hAnsi="Impact"/>
          <w:color w:val="800080"/>
          <w:sz w:val="28"/>
          <w:szCs w:val="28"/>
        </w:rPr>
      </w:pPr>
      <w:r w:rsidRPr="00C302EB">
        <w:rPr>
          <w:rFonts w:ascii="Impact" w:hAnsi="Impact"/>
          <w:color w:val="800080"/>
          <w:sz w:val="28"/>
          <w:szCs w:val="28"/>
        </w:rPr>
        <w:t xml:space="preserve"> Консультанты</w:t>
      </w:r>
      <w:r w:rsidR="00862434" w:rsidRPr="00C302EB">
        <w:rPr>
          <w:rFonts w:ascii="Impact" w:hAnsi="Impact"/>
          <w:color w:val="800080"/>
          <w:sz w:val="28"/>
          <w:szCs w:val="28"/>
        </w:rPr>
        <w:t xml:space="preserve">:  </w:t>
      </w:r>
      <w:r w:rsidRPr="00C302EB">
        <w:rPr>
          <w:rFonts w:ascii="Impact" w:hAnsi="Impact"/>
          <w:color w:val="800080"/>
          <w:sz w:val="28"/>
          <w:szCs w:val="28"/>
        </w:rPr>
        <w:t>Логинова Нина Николаевна, к.т.н., методист,</w:t>
      </w:r>
    </w:p>
    <w:p w:rsidR="00C302EB" w:rsidRPr="00C302EB" w:rsidRDefault="00C302EB" w:rsidP="00C302EB">
      <w:pPr>
        <w:pStyle w:val="23"/>
        <w:spacing w:after="0" w:line="240" w:lineRule="auto"/>
        <w:jc w:val="right"/>
        <w:rPr>
          <w:rFonts w:ascii="Impact" w:hAnsi="Impact"/>
          <w:color w:val="800080"/>
          <w:sz w:val="28"/>
          <w:szCs w:val="28"/>
        </w:rPr>
      </w:pPr>
      <w:r>
        <w:rPr>
          <w:rFonts w:ascii="Impact" w:hAnsi="Impact"/>
          <w:color w:val="800080"/>
          <w:sz w:val="28"/>
          <w:szCs w:val="28"/>
        </w:rPr>
        <w:t>Кузина Татьяна Михайловна, методист</w:t>
      </w:r>
    </w:p>
    <w:p w:rsidR="00D16558" w:rsidRPr="00C302EB" w:rsidRDefault="00D16558" w:rsidP="00913B18">
      <w:pPr>
        <w:tabs>
          <w:tab w:val="left" w:pos="422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6558" w:rsidRDefault="00D16558" w:rsidP="00913B18">
      <w:pPr>
        <w:tabs>
          <w:tab w:val="left" w:pos="422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02EB" w:rsidRDefault="00C302EB" w:rsidP="00862434">
      <w:pPr>
        <w:pStyle w:val="aff"/>
        <w:rPr>
          <w:b/>
          <w:sz w:val="32"/>
          <w:szCs w:val="32"/>
        </w:rPr>
      </w:pPr>
    </w:p>
    <w:p w:rsidR="00862434" w:rsidRDefault="00862434" w:rsidP="00C302EB">
      <w:pPr>
        <w:pStyle w:val="aff"/>
        <w:rPr>
          <w:b/>
          <w:sz w:val="32"/>
          <w:szCs w:val="32"/>
        </w:rPr>
      </w:pPr>
      <w:r>
        <w:rPr>
          <w:b/>
          <w:sz w:val="32"/>
          <w:szCs w:val="32"/>
        </w:rPr>
        <w:t>Санкт-Петербург</w:t>
      </w:r>
    </w:p>
    <w:p w:rsidR="00D16558" w:rsidRPr="000E407F" w:rsidRDefault="00862434" w:rsidP="000E407F">
      <w:pPr>
        <w:pStyle w:val="aff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0E407F">
        <w:rPr>
          <w:b/>
          <w:sz w:val="32"/>
          <w:szCs w:val="32"/>
        </w:rPr>
        <w:t>18</w:t>
      </w:r>
    </w:p>
    <w:p w:rsidR="00F96ABC" w:rsidRPr="00F96ABC" w:rsidRDefault="000E407F" w:rsidP="000E407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</w:t>
      </w:r>
      <w:r w:rsidR="00F96ABC" w:rsidRPr="00F96ABC">
        <w:rPr>
          <w:rFonts w:ascii="Times New Roman" w:hAnsi="Times New Roman"/>
          <w:sz w:val="24"/>
          <w:szCs w:val="24"/>
        </w:rPr>
        <w:t>Ситуация динамичного социально-экономического развития страны вызывает новые образовательные потребности личности, общества и государства. Движение к открытому образовательному пространству в нашей стране требует пересмотра качественных показателей образования, их соответствия международным стандартам. Новое понимание результатов образования приводит к активному поиску новых подходов к организации образовательного процесса.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 w:rsidR="00F96ABC" w:rsidRPr="00F96ABC">
        <w:rPr>
          <w:rFonts w:ascii="Times New Roman" w:hAnsi="Times New Roman"/>
          <w:sz w:val="24"/>
          <w:szCs w:val="24"/>
        </w:rPr>
        <w:t xml:space="preserve">Система дополнительного образования детей вносит большой вклад в процесс практической реализации идей новой образовательной стратегии. </w:t>
      </w:r>
    </w:p>
    <w:p w:rsidR="00F96ABC" w:rsidRPr="00F96ABC" w:rsidRDefault="00F96ABC" w:rsidP="00F96AB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96ABC">
        <w:rPr>
          <w:rFonts w:ascii="Times New Roman" w:hAnsi="Times New Roman"/>
          <w:sz w:val="24"/>
          <w:szCs w:val="24"/>
        </w:rPr>
        <w:t>Среди отличительных черт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 w:rsidRPr="00F96ABC">
        <w:rPr>
          <w:rFonts w:ascii="Times New Roman" w:hAnsi="Times New Roman"/>
          <w:sz w:val="24"/>
          <w:szCs w:val="24"/>
        </w:rPr>
        <w:t>педагогики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 w:rsidRPr="00F96ABC">
        <w:rPr>
          <w:rFonts w:ascii="Times New Roman" w:hAnsi="Times New Roman"/>
          <w:sz w:val="24"/>
          <w:szCs w:val="24"/>
        </w:rPr>
        <w:t xml:space="preserve">этой сферы дополнительного образования особенно выделяется создание условий для свободного выбора каждым ребёнком образовательной области (направления и вида деятельности) и многообразие видов деятельности, которые удовлетворяют </w:t>
      </w:r>
      <w:r w:rsidR="00E44F3B">
        <w:rPr>
          <w:rFonts w:ascii="Times New Roman" w:hAnsi="Times New Roman"/>
          <w:sz w:val="24"/>
          <w:szCs w:val="24"/>
        </w:rPr>
        <w:t xml:space="preserve">его </w:t>
      </w:r>
      <w:r w:rsidRPr="00F96ABC">
        <w:rPr>
          <w:rFonts w:ascii="Times New Roman" w:hAnsi="Times New Roman"/>
          <w:sz w:val="24"/>
          <w:szCs w:val="24"/>
        </w:rPr>
        <w:t>самые разные интересы, склонности и потребности</w:t>
      </w:r>
      <w:r w:rsidR="00E44F3B">
        <w:rPr>
          <w:rFonts w:ascii="Times New Roman" w:hAnsi="Times New Roman"/>
          <w:sz w:val="24"/>
          <w:szCs w:val="24"/>
        </w:rPr>
        <w:t>.</w:t>
      </w:r>
    </w:p>
    <w:p w:rsidR="009856B2" w:rsidRPr="009856B2" w:rsidRDefault="009856B2" w:rsidP="009856B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56B2">
        <w:rPr>
          <w:rFonts w:ascii="Times New Roman" w:hAnsi="Times New Roman"/>
          <w:sz w:val="24"/>
          <w:szCs w:val="24"/>
        </w:rPr>
        <w:t xml:space="preserve">Один из путей актуализации идеи свободного выбора деятельности в дополнительном образовании детей </w:t>
      </w:r>
      <w:r w:rsidR="005B6D94">
        <w:rPr>
          <w:rFonts w:ascii="Times New Roman" w:hAnsi="Times New Roman"/>
          <w:sz w:val="24"/>
          <w:szCs w:val="24"/>
        </w:rPr>
        <w:t>–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 w:rsidR="005B6D94">
        <w:rPr>
          <w:rFonts w:ascii="Times New Roman" w:hAnsi="Times New Roman"/>
          <w:sz w:val="24"/>
          <w:szCs w:val="24"/>
        </w:rPr>
        <w:t>использование в педагогической практике</w:t>
      </w:r>
      <w:r w:rsidRPr="009856B2">
        <w:rPr>
          <w:rFonts w:ascii="Times New Roman" w:hAnsi="Times New Roman"/>
          <w:sz w:val="24"/>
          <w:szCs w:val="24"/>
        </w:rPr>
        <w:t xml:space="preserve"> возможностей метода проектов</w:t>
      </w:r>
      <w:r w:rsidR="005B6D94">
        <w:rPr>
          <w:rFonts w:ascii="Times New Roman" w:hAnsi="Times New Roman"/>
          <w:sz w:val="24"/>
          <w:szCs w:val="24"/>
        </w:rPr>
        <w:t xml:space="preserve">. </w:t>
      </w:r>
      <w:r w:rsidRPr="009856B2">
        <w:rPr>
          <w:rFonts w:ascii="Times New Roman" w:hAnsi="Times New Roman"/>
          <w:sz w:val="24"/>
          <w:szCs w:val="24"/>
        </w:rPr>
        <w:t>Педагогический эффект данного метода основывается на том, что проектная деятельность мотивируется решением</w:t>
      </w:r>
      <w:r w:rsidR="008870B2">
        <w:rPr>
          <w:rFonts w:ascii="Times New Roman" w:hAnsi="Times New Roman"/>
          <w:sz w:val="24"/>
          <w:szCs w:val="24"/>
        </w:rPr>
        <w:t xml:space="preserve"> </w:t>
      </w:r>
      <w:r w:rsidRPr="009856B2">
        <w:rPr>
          <w:rFonts w:ascii="Times New Roman" w:hAnsi="Times New Roman"/>
          <w:sz w:val="24"/>
          <w:szCs w:val="24"/>
        </w:rPr>
        <w:t>личностно</w:t>
      </w:r>
      <w:r w:rsidR="00E44F3B">
        <w:rPr>
          <w:rFonts w:ascii="Times New Roman" w:hAnsi="Times New Roman"/>
          <w:sz w:val="24"/>
          <w:szCs w:val="24"/>
        </w:rPr>
        <w:t>-</w:t>
      </w:r>
      <w:r w:rsidRPr="009856B2">
        <w:rPr>
          <w:rFonts w:ascii="Times New Roman" w:hAnsi="Times New Roman"/>
          <w:sz w:val="24"/>
          <w:szCs w:val="24"/>
        </w:rPr>
        <w:t>значимой проблемы ребенка. Это является предпосылкой</w:t>
      </w:r>
      <w:ins w:id="8" w:author="Надежды" w:date="2019-04-08T10:38:00Z">
        <w:r w:rsidR="005C6020">
          <w:rPr>
            <w:rFonts w:ascii="Times New Roman" w:hAnsi="Times New Roman"/>
            <w:sz w:val="24"/>
            <w:szCs w:val="24"/>
          </w:rPr>
          <w:t xml:space="preserve"> </w:t>
        </w:r>
      </w:ins>
      <w:r w:rsidRPr="009856B2">
        <w:rPr>
          <w:rFonts w:ascii="Times New Roman" w:hAnsi="Times New Roman"/>
          <w:sz w:val="24"/>
          <w:szCs w:val="24"/>
        </w:rPr>
        <w:t>самостоятельного</w:t>
      </w:r>
      <w:r w:rsidR="008870B2">
        <w:rPr>
          <w:rFonts w:ascii="Times New Roman" w:hAnsi="Times New Roman"/>
          <w:sz w:val="24"/>
          <w:szCs w:val="24"/>
        </w:rPr>
        <w:t xml:space="preserve"> </w:t>
      </w:r>
      <w:r w:rsidRPr="009856B2">
        <w:rPr>
          <w:rFonts w:ascii="Times New Roman" w:hAnsi="Times New Roman"/>
          <w:sz w:val="24"/>
          <w:szCs w:val="24"/>
        </w:rPr>
        <w:t>выбора учащимися направления и характера их деятельности.</w:t>
      </w:r>
    </w:p>
    <w:p w:rsidR="008918FF" w:rsidRDefault="006D0140" w:rsidP="005F76A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8870B2">
        <w:rPr>
          <w:rFonts w:ascii="Times New Roman" w:hAnsi="Times New Roman"/>
          <w:sz w:val="24"/>
          <w:szCs w:val="24"/>
        </w:rPr>
        <w:t>Активное включение учащихся в</w:t>
      </w:r>
      <w:r w:rsidRPr="0093222B">
        <w:rPr>
          <w:rFonts w:ascii="Times New Roman" w:hAnsi="Times New Roman"/>
          <w:sz w:val="24"/>
          <w:szCs w:val="24"/>
        </w:rPr>
        <w:t xml:space="preserve"> с</w:t>
      </w:r>
      <w:r w:rsidR="004758A4" w:rsidRPr="0093222B">
        <w:rPr>
          <w:rFonts w:ascii="Times New Roman" w:hAnsi="Times New Roman"/>
          <w:sz w:val="24"/>
          <w:szCs w:val="24"/>
        </w:rPr>
        <w:t>оциальн</w:t>
      </w:r>
      <w:r w:rsidRPr="0093222B">
        <w:rPr>
          <w:rFonts w:ascii="Times New Roman" w:hAnsi="Times New Roman"/>
          <w:sz w:val="24"/>
          <w:szCs w:val="24"/>
        </w:rPr>
        <w:t>ую</w:t>
      </w:r>
      <w:r w:rsidR="004758A4" w:rsidRPr="0093222B">
        <w:rPr>
          <w:rFonts w:ascii="Times New Roman" w:hAnsi="Times New Roman"/>
          <w:sz w:val="24"/>
          <w:szCs w:val="24"/>
        </w:rPr>
        <w:t xml:space="preserve"> п</w:t>
      </w:r>
      <w:r w:rsidR="009856B2" w:rsidRPr="0093222B">
        <w:rPr>
          <w:rFonts w:ascii="Times New Roman" w:hAnsi="Times New Roman"/>
          <w:sz w:val="24"/>
          <w:szCs w:val="24"/>
        </w:rPr>
        <w:t>роектн</w:t>
      </w:r>
      <w:r w:rsidRPr="0093222B">
        <w:rPr>
          <w:rFonts w:ascii="Times New Roman" w:hAnsi="Times New Roman"/>
          <w:sz w:val="24"/>
          <w:szCs w:val="24"/>
        </w:rPr>
        <w:t>ую</w:t>
      </w:r>
      <w:r w:rsidR="009856B2" w:rsidRPr="0093222B">
        <w:rPr>
          <w:rFonts w:ascii="Times New Roman" w:hAnsi="Times New Roman"/>
          <w:sz w:val="24"/>
          <w:szCs w:val="24"/>
        </w:rPr>
        <w:t xml:space="preserve"> деятельность </w:t>
      </w:r>
      <w:r w:rsidR="00BC7484" w:rsidRPr="0093222B">
        <w:rPr>
          <w:rFonts w:ascii="Times New Roman" w:hAnsi="Times New Roman"/>
          <w:sz w:val="24"/>
          <w:szCs w:val="24"/>
        </w:rPr>
        <w:t xml:space="preserve">становится важным трендом в современном образовании, в том числе </w:t>
      </w:r>
      <w:r w:rsidR="009856B2" w:rsidRPr="0093222B">
        <w:rPr>
          <w:rFonts w:ascii="Times New Roman" w:hAnsi="Times New Roman"/>
          <w:sz w:val="24"/>
          <w:szCs w:val="24"/>
        </w:rPr>
        <w:t>в дополнительном образовании</w:t>
      </w:r>
      <w:r w:rsidR="009B480E" w:rsidRPr="0093222B">
        <w:rPr>
          <w:rFonts w:ascii="Times New Roman" w:hAnsi="Times New Roman"/>
          <w:sz w:val="24"/>
          <w:szCs w:val="24"/>
        </w:rPr>
        <w:t xml:space="preserve">. </w:t>
      </w:r>
      <w:r w:rsidR="00BC7484" w:rsidRPr="0093222B">
        <w:rPr>
          <w:rFonts w:ascii="Times New Roman" w:hAnsi="Times New Roman"/>
          <w:sz w:val="24"/>
          <w:szCs w:val="24"/>
        </w:rPr>
        <w:t>В</w:t>
      </w:r>
      <w:r w:rsidR="009856B2" w:rsidRPr="0093222B">
        <w:rPr>
          <w:rFonts w:ascii="Times New Roman" w:hAnsi="Times New Roman"/>
          <w:sz w:val="24"/>
          <w:szCs w:val="24"/>
        </w:rPr>
        <w:t xml:space="preserve"> связи с этим выбранная тема является</w:t>
      </w:r>
      <w:r w:rsidR="009B480E" w:rsidRPr="0093222B">
        <w:rPr>
          <w:rFonts w:ascii="Times New Roman" w:hAnsi="Times New Roman"/>
          <w:sz w:val="24"/>
          <w:szCs w:val="24"/>
        </w:rPr>
        <w:t xml:space="preserve"> </w:t>
      </w:r>
      <w:r w:rsidR="00BC7484" w:rsidRPr="0093222B">
        <w:rPr>
          <w:rFonts w:ascii="Times New Roman" w:hAnsi="Times New Roman"/>
          <w:sz w:val="24"/>
          <w:szCs w:val="24"/>
          <w:shd w:val="clear" w:color="auto" w:fill="FFFFFF"/>
        </w:rPr>
        <w:t xml:space="preserve">значимой и </w:t>
      </w:r>
      <w:r w:rsidR="009856B2" w:rsidRPr="0093222B">
        <w:rPr>
          <w:rFonts w:ascii="Times New Roman" w:hAnsi="Times New Roman"/>
          <w:b/>
          <w:sz w:val="24"/>
          <w:szCs w:val="24"/>
          <w:shd w:val="clear" w:color="auto" w:fill="FFFFFF"/>
        </w:rPr>
        <w:t>актуальной</w:t>
      </w:r>
      <w:r w:rsidR="009856B2" w:rsidRPr="0093222B">
        <w:rPr>
          <w:rFonts w:ascii="Times New Roman" w:hAnsi="Times New Roman"/>
          <w:sz w:val="24"/>
          <w:szCs w:val="24"/>
          <w:shd w:val="clear" w:color="auto" w:fill="FFFFFF"/>
        </w:rPr>
        <w:t>. Глобальные изменения,</w:t>
      </w:r>
      <w:r w:rsidR="009856B2" w:rsidRPr="009856B2">
        <w:rPr>
          <w:rFonts w:ascii="Times New Roman" w:hAnsi="Times New Roman"/>
          <w:sz w:val="24"/>
          <w:szCs w:val="24"/>
          <w:shd w:val="clear" w:color="auto" w:fill="FFFFFF"/>
        </w:rPr>
        <w:t xml:space="preserve"> происходящие в общественной жизни, требуют развития новых способов образования и педагогических технологий, имеющих дело с индивидуальным развитием личности, творческой инициативой, навыка самостоятельного движения в информационных полях, формирования у </w:t>
      </w:r>
      <w:r w:rsidR="009856B2">
        <w:rPr>
          <w:rFonts w:ascii="Times New Roman" w:hAnsi="Times New Roman"/>
          <w:sz w:val="24"/>
          <w:szCs w:val="24"/>
        </w:rPr>
        <w:t>учащихся</w:t>
      </w:r>
      <w:r w:rsidR="009856B2" w:rsidRPr="009856B2">
        <w:rPr>
          <w:rFonts w:ascii="Times New Roman" w:hAnsi="Times New Roman"/>
          <w:sz w:val="24"/>
          <w:szCs w:val="24"/>
          <w:shd w:val="clear" w:color="auto" w:fill="FFFFFF"/>
        </w:rPr>
        <w:t xml:space="preserve"> универсальных умений ставить цели и решать задачи </w:t>
      </w:r>
      <w:r w:rsidR="009856B2" w:rsidRPr="009856B2">
        <w:rPr>
          <w:rFonts w:ascii="Times New Roman" w:eastAsia="Times New Roman" w:hAnsi="Times New Roman"/>
          <w:sz w:val="24"/>
          <w:szCs w:val="24"/>
          <w:shd w:val="clear" w:color="auto" w:fill="FFFFFF"/>
        </w:rPr>
        <w:t>для разрешения возникающих в жизни проблем</w:t>
      </w:r>
      <w:r w:rsidR="009856B2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и самоопределения</w:t>
      </w:r>
      <w:r w:rsidR="009856B2" w:rsidRPr="009856B2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. </w:t>
      </w:r>
    </w:p>
    <w:p w:rsidR="00C9203C" w:rsidRPr="005B6D94" w:rsidRDefault="005B6D94" w:rsidP="005B6D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Цель – </w:t>
      </w:r>
      <w:r w:rsidRPr="005B6D94">
        <w:rPr>
          <w:rFonts w:ascii="Times New Roman" w:eastAsia="Times New Roman" w:hAnsi="Times New Roman"/>
          <w:sz w:val="24"/>
          <w:szCs w:val="24"/>
          <w:shd w:val="clear" w:color="auto" w:fill="FFFFFF"/>
        </w:rPr>
        <w:t>и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спользование информационно</w:t>
      </w:r>
      <w:r w:rsidR="00240991">
        <w:rPr>
          <w:rFonts w:ascii="Times New Roman" w:eastAsia="Times New Roman" w:hAnsi="Times New Roman"/>
          <w:sz w:val="24"/>
          <w:szCs w:val="24"/>
          <w:shd w:val="clear" w:color="auto" w:fill="FFFFFF"/>
        </w:rPr>
        <w:t>-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коммуника</w:t>
      </w:r>
      <w:r w:rsidR="008C63D0">
        <w:rPr>
          <w:rFonts w:ascii="Times New Roman" w:eastAsia="Times New Roman" w:hAnsi="Times New Roman"/>
          <w:sz w:val="24"/>
          <w:szCs w:val="24"/>
          <w:shd w:val="clear" w:color="auto" w:fill="FFFFFF"/>
        </w:rPr>
        <w:t>ционных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технологий </w:t>
      </w:r>
      <w:r w:rsidR="00E628B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(в дальнейшем - ИКТ)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в образовательной деятельности, </w:t>
      </w:r>
      <w:r w:rsidR="00C9203C" w:rsidRPr="005B6D94">
        <w:rPr>
          <w:rFonts w:ascii="Times New Roman" w:hAnsi="Times New Roman"/>
          <w:sz w:val="24"/>
          <w:szCs w:val="24"/>
          <w:shd w:val="clear" w:color="auto" w:fill="FFFFFF"/>
        </w:rPr>
        <w:t>созд</w:t>
      </w:r>
      <w:r w:rsidRPr="005B6D94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E44F3B">
        <w:rPr>
          <w:rFonts w:ascii="Times New Roman" w:hAnsi="Times New Roman"/>
          <w:sz w:val="24"/>
          <w:szCs w:val="24"/>
          <w:shd w:val="clear" w:color="auto" w:fill="FFFFFF"/>
        </w:rPr>
        <w:t>ющих</w:t>
      </w:r>
      <w:r w:rsidR="009B480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9203C" w:rsidRPr="00C9203C">
        <w:rPr>
          <w:rFonts w:ascii="Times New Roman" w:hAnsi="Times New Roman"/>
          <w:sz w:val="24"/>
          <w:szCs w:val="24"/>
          <w:shd w:val="clear" w:color="auto" w:fill="FFFFFF"/>
        </w:rPr>
        <w:t>услови</w:t>
      </w:r>
      <w:r>
        <w:rPr>
          <w:rFonts w:ascii="Times New Roman" w:hAnsi="Times New Roman"/>
          <w:sz w:val="24"/>
          <w:szCs w:val="24"/>
          <w:shd w:val="clear" w:color="auto" w:fill="FFFFFF"/>
        </w:rPr>
        <w:t>я</w:t>
      </w:r>
      <w:r w:rsidR="009B480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для </w:t>
      </w:r>
      <w:r w:rsidR="007F71A7" w:rsidRPr="00815C4E">
        <w:rPr>
          <w:rFonts w:ascii="Times New Roman" w:hAnsi="Times New Roman"/>
          <w:sz w:val="24"/>
          <w:szCs w:val="24"/>
          <w:shd w:val="clear" w:color="auto" w:fill="FFFFFF"/>
        </w:rPr>
        <w:t xml:space="preserve">активизации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участия </w:t>
      </w:r>
      <w:r>
        <w:rPr>
          <w:rFonts w:ascii="Times New Roman" w:hAnsi="Times New Roman"/>
          <w:sz w:val="24"/>
          <w:szCs w:val="24"/>
        </w:rPr>
        <w:t>детей в</w:t>
      </w:r>
      <w:r w:rsidR="00CB0E53">
        <w:rPr>
          <w:rFonts w:ascii="Times New Roman" w:hAnsi="Times New Roman"/>
          <w:sz w:val="24"/>
          <w:szCs w:val="24"/>
        </w:rPr>
        <w:t xml:space="preserve"> социальной</w:t>
      </w:r>
      <w:r>
        <w:rPr>
          <w:rFonts w:ascii="Times New Roman" w:hAnsi="Times New Roman"/>
          <w:sz w:val="24"/>
          <w:szCs w:val="24"/>
        </w:rPr>
        <w:t xml:space="preserve"> проектной деятельности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9203C" w:rsidRDefault="005F76AB" w:rsidP="005F76AB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  <w:r w:rsidRPr="005F76AB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Задачи</w:t>
      </w:r>
      <w:r w:rsidR="00C9203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:</w:t>
      </w:r>
    </w:p>
    <w:p w:rsidR="00C9203C" w:rsidRPr="00C9203C" w:rsidRDefault="009856B2" w:rsidP="00C9203C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>формирование у детей спо</w:t>
      </w:r>
      <w:r w:rsid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>собности самостоятельно мыслить;</w:t>
      </w:r>
    </w:p>
    <w:p w:rsidR="00C9203C" w:rsidRPr="00C9203C" w:rsidRDefault="00C9203C" w:rsidP="00C9203C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формирование у </w:t>
      </w:r>
      <w:r>
        <w:rPr>
          <w:rFonts w:ascii="Times New Roman" w:hAnsi="Times New Roman"/>
          <w:sz w:val="24"/>
          <w:szCs w:val="24"/>
        </w:rPr>
        <w:t>учащихся</w:t>
      </w:r>
      <w:r w:rsidR="009B48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умения </w:t>
      </w:r>
      <w:r w:rsidR="009856B2"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>добывать и применять знания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на практике</w:t>
      </w:r>
      <w:r w:rsidR="00AD7781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через Интернет-ресурсы и социальные сети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;</w:t>
      </w:r>
    </w:p>
    <w:p w:rsidR="00C9203C" w:rsidRPr="00C9203C" w:rsidRDefault="00C9203C" w:rsidP="00C9203C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lastRenderedPageBreak/>
        <w:t>формирование умения</w:t>
      </w:r>
      <w:r w:rsidR="009B480E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 w:rsidR="009856B2"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>тщательно обдумывать принимаемые решен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ия и чётко планировать действия;</w:t>
      </w:r>
    </w:p>
    <w:p w:rsidR="00C9203C" w:rsidRPr="00AD7781" w:rsidRDefault="00C9203C" w:rsidP="00C9203C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формирование умения</w:t>
      </w:r>
      <w:r w:rsidR="009B480E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 w:rsidR="009856B2"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>эффективно сотрудничать в разнообразных по составу и профилю группах различных творческих объединений, быть открытыми для новы</w:t>
      </w:r>
      <w:r w:rsidR="00FB0821">
        <w:rPr>
          <w:rFonts w:ascii="Times New Roman" w:eastAsia="Times New Roman" w:hAnsi="Times New Roman"/>
          <w:sz w:val="24"/>
          <w:szCs w:val="24"/>
          <w:shd w:val="clear" w:color="auto" w:fill="FFFFFF"/>
        </w:rPr>
        <w:t>х контактов и культурных связей;</w:t>
      </w:r>
    </w:p>
    <w:p w:rsidR="00AD7781" w:rsidRPr="00FB0821" w:rsidRDefault="00AD7781" w:rsidP="00C9203C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создание условий для неформального общения и социального партнерства через информационно</w:t>
      </w:r>
      <w:r w:rsidR="009B480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="009B480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сетевой контент;</w:t>
      </w:r>
    </w:p>
    <w:p w:rsidR="00FB0821" w:rsidRPr="00FB0821" w:rsidRDefault="00FB0821" w:rsidP="00FB0821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>воспитание подлинно свобод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ной личности.</w:t>
      </w:r>
    </w:p>
    <w:p w:rsidR="0068096A" w:rsidRPr="0068096A" w:rsidRDefault="00C9203C" w:rsidP="0068096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Решение данных задач</w:t>
      </w:r>
      <w:r w:rsidR="009B480E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 w:rsidR="009708B7">
        <w:rPr>
          <w:rFonts w:ascii="Times New Roman" w:eastAsia="Times New Roman" w:hAnsi="Times New Roman"/>
          <w:sz w:val="24"/>
          <w:szCs w:val="24"/>
          <w:shd w:val="clear" w:color="auto" w:fill="FFFFFF"/>
        </w:rPr>
        <w:t>способствовало</w:t>
      </w:r>
      <w:r w:rsidR="009856B2"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широко</w:t>
      </w:r>
      <w:r w:rsidR="009708B7">
        <w:rPr>
          <w:rFonts w:ascii="Times New Roman" w:eastAsia="Times New Roman" w:hAnsi="Times New Roman"/>
          <w:sz w:val="24"/>
          <w:szCs w:val="24"/>
          <w:shd w:val="clear" w:color="auto" w:fill="FFFFFF"/>
        </w:rPr>
        <w:t>му внедрению</w:t>
      </w:r>
      <w:r w:rsidR="00D16558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в образовательный</w:t>
      </w:r>
      <w:r w:rsidR="009856B2"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процесс </w:t>
      </w:r>
      <w:r w:rsidR="009708B7">
        <w:rPr>
          <w:rFonts w:ascii="Times New Roman" w:eastAsia="Times New Roman" w:hAnsi="Times New Roman"/>
          <w:sz w:val="24"/>
          <w:szCs w:val="24"/>
          <w:shd w:val="clear" w:color="auto" w:fill="FFFFFF"/>
        </w:rPr>
        <w:t>двух творческих объединений «</w:t>
      </w:r>
      <w:r w:rsidR="00E44F3B">
        <w:rPr>
          <w:rFonts w:ascii="Times New Roman" w:eastAsia="Times New Roman" w:hAnsi="Times New Roman"/>
          <w:sz w:val="24"/>
          <w:szCs w:val="24"/>
          <w:shd w:val="clear" w:color="auto" w:fill="FFFFFF"/>
        </w:rPr>
        <w:t>Основы т</w:t>
      </w:r>
      <w:r w:rsidR="009708B7">
        <w:rPr>
          <w:rFonts w:ascii="Times New Roman" w:eastAsia="Times New Roman" w:hAnsi="Times New Roman"/>
          <w:sz w:val="24"/>
          <w:szCs w:val="24"/>
          <w:shd w:val="clear" w:color="auto" w:fill="FFFFFF"/>
        </w:rPr>
        <w:t>ележурналистик</w:t>
      </w:r>
      <w:r w:rsidR="00E44F3B">
        <w:rPr>
          <w:rFonts w:ascii="Times New Roman" w:eastAsia="Times New Roman" w:hAnsi="Times New Roman"/>
          <w:sz w:val="24"/>
          <w:szCs w:val="24"/>
          <w:shd w:val="clear" w:color="auto" w:fill="FFFFFF"/>
        </w:rPr>
        <w:t>и</w:t>
      </w:r>
      <w:r w:rsidR="009708B7">
        <w:rPr>
          <w:rFonts w:ascii="Times New Roman" w:eastAsia="Times New Roman" w:hAnsi="Times New Roman"/>
          <w:sz w:val="24"/>
          <w:szCs w:val="24"/>
          <w:shd w:val="clear" w:color="auto" w:fill="FFFFFF"/>
        </w:rPr>
        <w:t>» и «</w:t>
      </w:r>
      <w:r w:rsidR="00405D9A">
        <w:rPr>
          <w:rFonts w:ascii="Times New Roman" w:eastAsia="Times New Roman" w:hAnsi="Times New Roman"/>
          <w:sz w:val="24"/>
          <w:szCs w:val="24"/>
          <w:shd w:val="clear" w:color="auto" w:fill="FFFFFF"/>
        </w:rPr>
        <w:t>Фотодело»</w:t>
      </w:r>
      <w:r w:rsidR="00D16558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 w:rsidR="009708B7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различных </w:t>
      </w:r>
      <w:r w:rsidR="009708B7" w:rsidRPr="009856B2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методов </w:t>
      </w:r>
      <w:r w:rsidR="009856B2"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>информационно</w:t>
      </w:r>
      <w:r w:rsidR="009708B7">
        <w:rPr>
          <w:rFonts w:ascii="Times New Roman" w:eastAsia="Times New Roman" w:hAnsi="Times New Roman"/>
          <w:sz w:val="24"/>
          <w:szCs w:val="24"/>
          <w:shd w:val="clear" w:color="auto" w:fill="FFFFFF"/>
        </w:rPr>
        <w:t>-</w:t>
      </w:r>
      <w:r w:rsidR="009856B2"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коммуникационных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и проектных </w:t>
      </w:r>
      <w:r w:rsidR="009856B2" w:rsidRPr="00C9203C">
        <w:rPr>
          <w:rFonts w:ascii="Times New Roman" w:eastAsia="Times New Roman" w:hAnsi="Times New Roman"/>
          <w:sz w:val="24"/>
          <w:szCs w:val="24"/>
          <w:shd w:val="clear" w:color="auto" w:fill="FFFFFF"/>
        </w:rPr>
        <w:t>технологий</w:t>
      </w:r>
      <w:r w:rsidR="00C9657B">
        <w:rPr>
          <w:rFonts w:ascii="Times New Roman" w:eastAsia="Times New Roman" w:hAnsi="Times New Roman"/>
          <w:sz w:val="24"/>
          <w:szCs w:val="24"/>
          <w:shd w:val="clear" w:color="auto" w:fill="FFFFFF"/>
        </w:rPr>
        <w:t>.</w:t>
      </w:r>
      <w:r w:rsidR="009B480E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 w:rsidR="0068096A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68096A" w:rsidRPr="00C60470">
        <w:rPr>
          <w:rFonts w:ascii="Times New Roman" w:hAnsi="Times New Roman"/>
          <w:color w:val="000000" w:themeColor="text1"/>
          <w:sz w:val="24"/>
          <w:szCs w:val="24"/>
        </w:rPr>
        <w:t xml:space="preserve"> условиях информатизации образования важную роль играют информационные технологии, позволяющие </w:t>
      </w:r>
      <w:r w:rsidR="0068096A">
        <w:rPr>
          <w:rFonts w:ascii="Times New Roman" w:hAnsi="Times New Roman"/>
          <w:color w:val="000000" w:themeColor="text1"/>
          <w:sz w:val="24"/>
          <w:szCs w:val="24"/>
        </w:rPr>
        <w:t xml:space="preserve">педагогу </w:t>
      </w:r>
      <w:r w:rsidR="0068096A" w:rsidRPr="00C60470">
        <w:rPr>
          <w:rFonts w:ascii="Times New Roman" w:hAnsi="Times New Roman"/>
          <w:color w:val="000000" w:themeColor="text1"/>
          <w:sz w:val="24"/>
          <w:szCs w:val="24"/>
        </w:rPr>
        <w:t xml:space="preserve">модернизировать </w:t>
      </w:r>
      <w:r w:rsidR="0068096A">
        <w:rPr>
          <w:rFonts w:ascii="Times New Roman" w:hAnsi="Times New Roman"/>
          <w:color w:val="000000" w:themeColor="text1"/>
          <w:sz w:val="24"/>
          <w:szCs w:val="24"/>
        </w:rPr>
        <w:t xml:space="preserve">образовательный </w:t>
      </w:r>
      <w:r w:rsidR="0068096A" w:rsidRPr="00C60470">
        <w:rPr>
          <w:rFonts w:ascii="Times New Roman" w:hAnsi="Times New Roman"/>
          <w:color w:val="000000" w:themeColor="text1"/>
          <w:sz w:val="24"/>
          <w:szCs w:val="24"/>
        </w:rPr>
        <w:t>процесс.</w:t>
      </w:r>
    </w:p>
    <w:p w:rsidR="006646D3" w:rsidRDefault="00DC3CA8" w:rsidP="006646D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46D3">
        <w:rPr>
          <w:rFonts w:ascii="Times New Roman" w:hAnsi="Times New Roman"/>
          <w:sz w:val="24"/>
          <w:szCs w:val="24"/>
        </w:rPr>
        <w:t xml:space="preserve">Особенностью использования ИКТ в дополнительном образовании является то, что у информационных технологий и сферы дополнительного образования много общих черт, они объективно взаимно обогащают друг друга. Это добровольные и открытые системы, а главное </w:t>
      </w:r>
      <w:r w:rsidR="006646D3">
        <w:rPr>
          <w:rFonts w:ascii="Times New Roman" w:hAnsi="Times New Roman"/>
          <w:sz w:val="24"/>
          <w:szCs w:val="24"/>
        </w:rPr>
        <w:t>–</w:t>
      </w:r>
      <w:r w:rsidRPr="006646D3">
        <w:rPr>
          <w:rFonts w:ascii="Times New Roman" w:hAnsi="Times New Roman"/>
          <w:sz w:val="24"/>
          <w:szCs w:val="24"/>
        </w:rPr>
        <w:t xml:space="preserve"> они обе нацелены не на формирование узкого набора знаний и умений, а на развитие творческих способностей личности в самом широком образовательном смысле.</w:t>
      </w:r>
    </w:p>
    <w:p w:rsidR="0068096A" w:rsidRDefault="003130FB" w:rsidP="0068096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1B47">
        <w:rPr>
          <w:rFonts w:ascii="Times New Roman" w:hAnsi="Times New Roman"/>
          <w:color w:val="000000" w:themeColor="text1"/>
          <w:sz w:val="24"/>
          <w:szCs w:val="24"/>
        </w:rPr>
        <w:t xml:space="preserve">Трудно переоценить влияние компьютера и всемирной сети Интернет на будущее дополнительного образования. Наибольшее преимущество использования Интернета состоит </w:t>
      </w:r>
      <w:r>
        <w:rPr>
          <w:rFonts w:ascii="Times New Roman" w:hAnsi="Times New Roman"/>
          <w:color w:val="000000" w:themeColor="text1"/>
          <w:sz w:val="24"/>
          <w:szCs w:val="24"/>
        </w:rPr>
        <w:t>в том, что он дает доступ как уча</w:t>
      </w:r>
      <w:r w:rsidRPr="00681B47">
        <w:rPr>
          <w:rFonts w:ascii="Times New Roman" w:hAnsi="Times New Roman"/>
          <w:color w:val="000000" w:themeColor="text1"/>
          <w:sz w:val="24"/>
          <w:szCs w:val="24"/>
        </w:rPr>
        <w:t xml:space="preserve">щемуся, так и педагогу к образовательным ресурсам, накапливаемым в Сети, и возможность </w:t>
      </w:r>
      <w:r w:rsidR="007F71A7">
        <w:rPr>
          <w:rFonts w:ascii="Times New Roman" w:hAnsi="Times New Roman"/>
          <w:color w:val="000000" w:themeColor="text1"/>
          <w:sz w:val="24"/>
          <w:szCs w:val="24"/>
        </w:rPr>
        <w:t xml:space="preserve">реализации </w:t>
      </w:r>
      <w:r w:rsidRPr="00681B47">
        <w:rPr>
          <w:rFonts w:ascii="Times New Roman" w:hAnsi="Times New Roman"/>
          <w:color w:val="000000" w:themeColor="text1"/>
          <w:sz w:val="24"/>
          <w:szCs w:val="24"/>
        </w:rPr>
        <w:t>дистанционного обучения.</w:t>
      </w:r>
    </w:p>
    <w:p w:rsidR="00455E08" w:rsidRDefault="00DC3CA8" w:rsidP="00455E0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46D3">
        <w:rPr>
          <w:rFonts w:ascii="Times New Roman" w:hAnsi="Times New Roman"/>
          <w:sz w:val="24"/>
          <w:szCs w:val="24"/>
        </w:rPr>
        <w:t>Одной из функций ИКТ в дополнительном образовании является функция раз</w:t>
      </w:r>
      <w:r w:rsidR="006646D3">
        <w:rPr>
          <w:rFonts w:ascii="Times New Roman" w:hAnsi="Times New Roman"/>
          <w:sz w:val="24"/>
          <w:szCs w:val="24"/>
        </w:rPr>
        <w:t>вития информационной культуры уча</w:t>
      </w:r>
      <w:r w:rsidRPr="006646D3">
        <w:rPr>
          <w:rFonts w:ascii="Times New Roman" w:hAnsi="Times New Roman"/>
          <w:sz w:val="24"/>
          <w:szCs w:val="24"/>
        </w:rPr>
        <w:t>щихся, формирования их медиаобразовательной грамотности.</w:t>
      </w:r>
      <w:r w:rsidR="009B480E">
        <w:rPr>
          <w:rFonts w:ascii="Times New Roman" w:hAnsi="Times New Roman"/>
          <w:sz w:val="24"/>
          <w:szCs w:val="24"/>
        </w:rPr>
        <w:t xml:space="preserve"> </w:t>
      </w:r>
      <w:r w:rsidR="00455E08" w:rsidRPr="00455E08">
        <w:rPr>
          <w:rFonts w:ascii="Times New Roman" w:hAnsi="Times New Roman"/>
          <w:sz w:val="24"/>
          <w:szCs w:val="24"/>
        </w:rPr>
        <w:t xml:space="preserve">Успешной реализацией </w:t>
      </w:r>
      <w:r w:rsidR="00405D9A">
        <w:rPr>
          <w:rFonts w:ascii="Times New Roman" w:hAnsi="Times New Roman"/>
          <w:sz w:val="24"/>
          <w:szCs w:val="24"/>
        </w:rPr>
        <w:t>ИКТ в дополнительных общеобразовательных программах</w:t>
      </w:r>
      <w:r w:rsidR="009B480E">
        <w:rPr>
          <w:rFonts w:ascii="Times New Roman" w:hAnsi="Times New Roman"/>
          <w:sz w:val="24"/>
          <w:szCs w:val="24"/>
        </w:rPr>
        <w:t xml:space="preserve"> </w:t>
      </w:r>
      <w:r w:rsidR="00455E08">
        <w:rPr>
          <w:rFonts w:ascii="Times New Roman" w:eastAsia="Times New Roman" w:hAnsi="Times New Roman"/>
          <w:sz w:val="24"/>
          <w:szCs w:val="24"/>
          <w:shd w:val="clear" w:color="auto" w:fill="FFFFFF"/>
        </w:rPr>
        <w:t>«Основы тележурналистики»</w:t>
      </w:r>
      <w:r w:rsidR="009B480E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 w:rsidR="00405D9A">
        <w:rPr>
          <w:rFonts w:ascii="Times New Roman" w:hAnsi="Times New Roman"/>
          <w:sz w:val="24"/>
          <w:szCs w:val="24"/>
        </w:rPr>
        <w:t xml:space="preserve">и «Цифровая фотография» </w:t>
      </w:r>
      <w:r w:rsidR="00455E08" w:rsidRPr="00455E08">
        <w:rPr>
          <w:rFonts w:ascii="Times New Roman" w:hAnsi="Times New Roman"/>
          <w:sz w:val="24"/>
          <w:szCs w:val="24"/>
        </w:rPr>
        <w:t>стало применение глобальной компьютерной сети – Интернета.</w:t>
      </w:r>
    </w:p>
    <w:p w:rsidR="00455E08" w:rsidRDefault="006646D3" w:rsidP="00455E0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46D3">
        <w:rPr>
          <w:rFonts w:ascii="Times New Roman" w:hAnsi="Times New Roman"/>
          <w:sz w:val="24"/>
          <w:szCs w:val="24"/>
        </w:rPr>
        <w:t>В творческом</w:t>
      </w:r>
      <w:r w:rsidR="00DC3CA8" w:rsidRPr="006646D3">
        <w:rPr>
          <w:rFonts w:ascii="Times New Roman" w:hAnsi="Times New Roman"/>
          <w:sz w:val="24"/>
          <w:szCs w:val="24"/>
        </w:rPr>
        <w:t xml:space="preserve"> объединении «</w:t>
      </w:r>
      <w:r w:rsidRPr="006646D3">
        <w:rPr>
          <w:rFonts w:ascii="Times New Roman" w:hAnsi="Times New Roman"/>
          <w:sz w:val="24"/>
          <w:szCs w:val="24"/>
        </w:rPr>
        <w:t xml:space="preserve">Основы тележурналистики» </w:t>
      </w:r>
      <w:r>
        <w:rPr>
          <w:rFonts w:ascii="Times New Roman" w:hAnsi="Times New Roman"/>
          <w:sz w:val="24"/>
          <w:szCs w:val="24"/>
        </w:rPr>
        <w:t xml:space="preserve">дети и подростки </w:t>
      </w:r>
      <w:r w:rsidR="00DC3CA8" w:rsidRPr="006646D3">
        <w:rPr>
          <w:rFonts w:ascii="Times New Roman" w:hAnsi="Times New Roman"/>
          <w:sz w:val="24"/>
          <w:szCs w:val="24"/>
        </w:rPr>
        <w:t>учатся ориентироваться в современных телекоммуникационных потоках, искать</w:t>
      </w:r>
      <w:r>
        <w:rPr>
          <w:rFonts w:ascii="Times New Roman" w:hAnsi="Times New Roman"/>
          <w:sz w:val="24"/>
          <w:szCs w:val="24"/>
        </w:rPr>
        <w:t>,</w:t>
      </w:r>
      <w:r w:rsidR="00DC3CA8" w:rsidRPr="006646D3">
        <w:rPr>
          <w:rFonts w:ascii="Times New Roman" w:hAnsi="Times New Roman"/>
          <w:sz w:val="24"/>
          <w:szCs w:val="24"/>
        </w:rPr>
        <w:t xml:space="preserve"> находить </w:t>
      </w:r>
      <w:r>
        <w:rPr>
          <w:rFonts w:ascii="Times New Roman" w:hAnsi="Times New Roman"/>
          <w:sz w:val="24"/>
          <w:szCs w:val="24"/>
        </w:rPr>
        <w:t xml:space="preserve">и ретранслировать </w:t>
      </w:r>
      <w:r w:rsidR="00DC3CA8" w:rsidRPr="006646D3">
        <w:rPr>
          <w:rFonts w:ascii="Times New Roman" w:hAnsi="Times New Roman"/>
          <w:sz w:val="24"/>
          <w:szCs w:val="24"/>
        </w:rPr>
        <w:t>необходимую информацию в Сети</w:t>
      </w:r>
      <w:r>
        <w:rPr>
          <w:rFonts w:ascii="Times New Roman" w:hAnsi="Times New Roman"/>
          <w:sz w:val="24"/>
          <w:szCs w:val="24"/>
        </w:rPr>
        <w:t xml:space="preserve"> (каналы блоггеров, поисковые системы в Интернет: Yandex.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6646D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Google</w:t>
      </w:r>
      <w:r w:rsidRPr="006646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com</w:t>
      </w:r>
      <w:r>
        <w:rPr>
          <w:rFonts w:ascii="Times New Roman" w:hAnsi="Times New Roman"/>
          <w:sz w:val="24"/>
          <w:szCs w:val="24"/>
        </w:rPr>
        <w:t>,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Rambler</w:t>
      </w:r>
      <w:r w:rsidRPr="006646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, Mail.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="001F43D4">
        <w:rPr>
          <w:rFonts w:ascii="Times New Roman" w:hAnsi="Times New Roman"/>
          <w:sz w:val="24"/>
          <w:szCs w:val="24"/>
        </w:rPr>
        <w:t>;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социальные сети</w:t>
      </w:r>
      <w:r w:rsidRPr="006646D3">
        <w:rPr>
          <w:rFonts w:ascii="Times New Roman" w:hAnsi="Times New Roman"/>
          <w:sz w:val="24"/>
          <w:szCs w:val="24"/>
        </w:rPr>
        <w:t xml:space="preserve">: </w:t>
      </w:r>
      <w:r w:rsidR="001F43D4">
        <w:rPr>
          <w:rFonts w:ascii="Times New Roman" w:hAnsi="Times New Roman"/>
          <w:sz w:val="24"/>
          <w:szCs w:val="24"/>
        </w:rPr>
        <w:t>v</w:t>
      </w:r>
      <w:r w:rsidR="001F43D4">
        <w:rPr>
          <w:rFonts w:ascii="Times New Roman" w:hAnsi="Times New Roman"/>
          <w:sz w:val="24"/>
          <w:szCs w:val="24"/>
          <w:lang w:val="en-US"/>
        </w:rPr>
        <w:t>k</w:t>
      </w:r>
      <w:r w:rsidRPr="006646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com</w:t>
      </w:r>
      <w:r>
        <w:rPr>
          <w:rFonts w:ascii="Times New Roman" w:hAnsi="Times New Roman"/>
          <w:sz w:val="24"/>
          <w:szCs w:val="24"/>
        </w:rPr>
        <w:t xml:space="preserve">, </w:t>
      </w:r>
      <w:r w:rsidR="001F43D4">
        <w:rPr>
          <w:rFonts w:ascii="Times New Roman" w:hAnsi="Times New Roman"/>
          <w:sz w:val="24"/>
          <w:szCs w:val="24"/>
          <w:lang w:val="en-US"/>
        </w:rPr>
        <w:t>ok</w:t>
      </w:r>
      <w:r w:rsidR="001F43D4" w:rsidRPr="001F43D4">
        <w:rPr>
          <w:rFonts w:ascii="Times New Roman" w:hAnsi="Times New Roman"/>
          <w:sz w:val="24"/>
          <w:szCs w:val="24"/>
        </w:rPr>
        <w:t>.</w:t>
      </w:r>
      <w:r w:rsidR="001F43D4">
        <w:rPr>
          <w:rFonts w:ascii="Times New Roman" w:hAnsi="Times New Roman"/>
          <w:sz w:val="24"/>
          <w:szCs w:val="24"/>
          <w:lang w:val="en-US"/>
        </w:rPr>
        <w:t>ru</w:t>
      </w:r>
      <w:r w:rsidR="001F43D4" w:rsidRPr="001F43D4">
        <w:rPr>
          <w:rFonts w:ascii="Times New Roman" w:hAnsi="Times New Roman"/>
          <w:sz w:val="24"/>
          <w:szCs w:val="24"/>
        </w:rPr>
        <w:t xml:space="preserve">, </w:t>
      </w:r>
      <w:r w:rsidR="001F43D4">
        <w:rPr>
          <w:rFonts w:ascii="Times New Roman" w:hAnsi="Times New Roman"/>
          <w:sz w:val="24"/>
          <w:szCs w:val="24"/>
          <w:lang w:val="en-US"/>
        </w:rPr>
        <w:t>facebook</w:t>
      </w:r>
      <w:r w:rsidR="001F43D4" w:rsidRPr="001F43D4">
        <w:rPr>
          <w:rFonts w:ascii="Times New Roman" w:hAnsi="Times New Roman"/>
          <w:sz w:val="24"/>
          <w:szCs w:val="24"/>
        </w:rPr>
        <w:t>.</w:t>
      </w:r>
      <w:r w:rsidR="001F43D4">
        <w:rPr>
          <w:rFonts w:ascii="Times New Roman" w:hAnsi="Times New Roman"/>
          <w:sz w:val="24"/>
          <w:szCs w:val="24"/>
          <w:lang w:val="en-US"/>
        </w:rPr>
        <w:t>com</w:t>
      </w:r>
      <w:r w:rsidR="001F43D4">
        <w:rPr>
          <w:rFonts w:ascii="Times New Roman" w:hAnsi="Times New Roman"/>
          <w:sz w:val="24"/>
          <w:szCs w:val="24"/>
        </w:rPr>
        <w:t>; различные видео-</w:t>
      </w:r>
      <w:r w:rsidR="001F43D4" w:rsidRPr="001F43D4">
        <w:rPr>
          <w:rFonts w:ascii="Times New Roman" w:hAnsi="Times New Roman"/>
          <w:sz w:val="24"/>
          <w:szCs w:val="24"/>
        </w:rPr>
        <w:t>хостинги</w:t>
      </w:r>
      <w:r w:rsidR="001F43D4">
        <w:rPr>
          <w:rFonts w:ascii="Times New Roman" w:hAnsi="Times New Roman"/>
          <w:sz w:val="24"/>
          <w:szCs w:val="24"/>
        </w:rPr>
        <w:t>: Youtube.</w:t>
      </w:r>
      <w:r w:rsidR="001F43D4">
        <w:rPr>
          <w:rFonts w:ascii="Times New Roman" w:hAnsi="Times New Roman"/>
          <w:sz w:val="24"/>
          <w:szCs w:val="24"/>
          <w:lang w:val="en-US"/>
        </w:rPr>
        <w:t>com</w:t>
      </w:r>
      <w:r w:rsidR="001F43D4" w:rsidRPr="001F43D4">
        <w:rPr>
          <w:rFonts w:ascii="Times New Roman" w:hAnsi="Times New Roman"/>
          <w:sz w:val="24"/>
          <w:szCs w:val="24"/>
        </w:rPr>
        <w:t xml:space="preserve">, </w:t>
      </w:r>
      <w:r w:rsidR="001F43D4">
        <w:rPr>
          <w:rFonts w:ascii="Times New Roman" w:hAnsi="Times New Roman"/>
          <w:sz w:val="24"/>
          <w:szCs w:val="24"/>
        </w:rPr>
        <w:t>Rutube.</w:t>
      </w:r>
      <w:r w:rsidR="001F43D4">
        <w:rPr>
          <w:rFonts w:ascii="Times New Roman" w:hAnsi="Times New Roman"/>
          <w:sz w:val="24"/>
          <w:szCs w:val="24"/>
          <w:lang w:val="en-US"/>
        </w:rPr>
        <w:t>ru</w:t>
      </w:r>
      <w:r w:rsidR="001F43D4" w:rsidRPr="001F43D4">
        <w:rPr>
          <w:rFonts w:ascii="Times New Roman" w:hAnsi="Times New Roman"/>
          <w:sz w:val="24"/>
          <w:szCs w:val="24"/>
        </w:rPr>
        <w:t xml:space="preserve">, </w:t>
      </w:r>
      <w:r w:rsidR="001F43D4">
        <w:rPr>
          <w:rFonts w:ascii="Times New Roman" w:hAnsi="Times New Roman"/>
          <w:sz w:val="24"/>
          <w:szCs w:val="24"/>
          <w:lang w:val="en-US"/>
        </w:rPr>
        <w:t>Vimeo</w:t>
      </w:r>
      <w:r w:rsidR="001F43D4" w:rsidRPr="001F43D4">
        <w:rPr>
          <w:rFonts w:ascii="Times New Roman" w:hAnsi="Times New Roman"/>
          <w:sz w:val="24"/>
          <w:szCs w:val="24"/>
        </w:rPr>
        <w:t>.</w:t>
      </w:r>
      <w:r w:rsidR="001F43D4">
        <w:rPr>
          <w:rFonts w:ascii="Times New Roman" w:hAnsi="Times New Roman"/>
          <w:sz w:val="24"/>
          <w:szCs w:val="24"/>
          <w:lang w:val="en-US"/>
        </w:rPr>
        <w:t>com</w:t>
      </w:r>
      <w:r w:rsidR="001F43D4" w:rsidRPr="001F43D4">
        <w:rPr>
          <w:rFonts w:ascii="Times New Roman" w:hAnsi="Times New Roman"/>
          <w:sz w:val="24"/>
          <w:szCs w:val="24"/>
        </w:rPr>
        <w:t xml:space="preserve">, </w:t>
      </w:r>
      <w:r w:rsidR="001F43D4" w:rsidRPr="001F43D4">
        <w:rPr>
          <w:rFonts w:ascii="Times New Roman" w:hAnsi="Times New Roman"/>
          <w:bCs/>
          <w:iCs/>
          <w:color w:val="272425"/>
          <w:sz w:val="24"/>
          <w:szCs w:val="24"/>
        </w:rPr>
        <w:t>Video.mail.ru</w:t>
      </w:r>
      <w:r w:rsidR="00455E08" w:rsidRPr="00455E08">
        <w:rPr>
          <w:rFonts w:ascii="Times New Roman" w:hAnsi="Times New Roman"/>
          <w:sz w:val="24"/>
          <w:szCs w:val="24"/>
        </w:rPr>
        <w:t xml:space="preserve">, </w:t>
      </w:r>
      <w:r w:rsidR="00455E08" w:rsidRPr="00455E08">
        <w:rPr>
          <w:rFonts w:ascii="Times New Roman" w:hAnsi="Times New Roman"/>
          <w:sz w:val="24"/>
          <w:szCs w:val="24"/>
          <w:lang w:val="en-US"/>
        </w:rPr>
        <w:t>flickr</w:t>
      </w:r>
      <w:r w:rsidR="00455E08" w:rsidRPr="00455E08">
        <w:rPr>
          <w:rFonts w:ascii="Times New Roman" w:hAnsi="Times New Roman"/>
          <w:sz w:val="24"/>
          <w:szCs w:val="24"/>
        </w:rPr>
        <w:t>.</w:t>
      </w:r>
      <w:r w:rsidR="00455E08" w:rsidRPr="00455E08">
        <w:rPr>
          <w:rFonts w:ascii="Times New Roman" w:hAnsi="Times New Roman"/>
          <w:sz w:val="24"/>
          <w:szCs w:val="24"/>
          <w:lang w:val="en-US"/>
        </w:rPr>
        <w:t>com</w:t>
      </w:r>
      <w:r>
        <w:rPr>
          <w:rFonts w:ascii="Times New Roman" w:hAnsi="Times New Roman"/>
          <w:sz w:val="24"/>
          <w:szCs w:val="24"/>
        </w:rPr>
        <w:t>)</w:t>
      </w:r>
      <w:r w:rsidR="00455E08">
        <w:rPr>
          <w:rFonts w:ascii="Times New Roman" w:hAnsi="Times New Roman"/>
          <w:sz w:val="24"/>
          <w:szCs w:val="24"/>
        </w:rPr>
        <w:t>.</w:t>
      </w:r>
    </w:p>
    <w:p w:rsidR="006A2555" w:rsidRDefault="00DC3CA8" w:rsidP="00405D9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7781">
        <w:rPr>
          <w:rFonts w:ascii="Times New Roman" w:hAnsi="Times New Roman"/>
          <w:sz w:val="24"/>
          <w:szCs w:val="24"/>
        </w:rPr>
        <w:lastRenderedPageBreak/>
        <w:t xml:space="preserve">Следующая важнейшая функция ИКТ </w:t>
      </w:r>
      <w:r w:rsidR="00455E08" w:rsidRPr="00AD7781">
        <w:rPr>
          <w:rFonts w:ascii="Times New Roman" w:hAnsi="Times New Roman"/>
          <w:sz w:val="24"/>
          <w:szCs w:val="24"/>
        </w:rPr>
        <w:t>–</w:t>
      </w:r>
      <w:r w:rsidRPr="00AD7781">
        <w:rPr>
          <w:rFonts w:ascii="Times New Roman" w:hAnsi="Times New Roman"/>
          <w:sz w:val="24"/>
          <w:szCs w:val="24"/>
        </w:rPr>
        <w:t xml:space="preserve"> удовлетворение образовательных потребностей</w:t>
      </w:r>
      <w:r w:rsidR="00455E08" w:rsidRPr="00AD7781">
        <w:rPr>
          <w:rFonts w:ascii="Times New Roman" w:hAnsi="Times New Roman"/>
          <w:sz w:val="24"/>
          <w:szCs w:val="24"/>
        </w:rPr>
        <w:t xml:space="preserve"> учащихся</w:t>
      </w:r>
      <w:r w:rsidRPr="00AD7781">
        <w:rPr>
          <w:rFonts w:ascii="Times New Roman" w:hAnsi="Times New Roman"/>
          <w:sz w:val="24"/>
          <w:szCs w:val="24"/>
        </w:rPr>
        <w:t xml:space="preserve">. Она реализуется в </w:t>
      </w:r>
      <w:r w:rsidR="00405D9A" w:rsidRPr="00AD7781">
        <w:rPr>
          <w:rFonts w:ascii="Times New Roman" w:hAnsi="Times New Roman"/>
          <w:sz w:val="24"/>
          <w:szCs w:val="24"/>
        </w:rPr>
        <w:t xml:space="preserve">творческом объединении </w:t>
      </w:r>
      <w:r w:rsidRPr="00AD7781">
        <w:rPr>
          <w:rFonts w:ascii="Times New Roman" w:hAnsi="Times New Roman"/>
          <w:sz w:val="24"/>
          <w:szCs w:val="24"/>
        </w:rPr>
        <w:t>«</w:t>
      </w:r>
      <w:r w:rsidR="00405D9A" w:rsidRPr="00AD7781">
        <w:rPr>
          <w:rFonts w:ascii="Times New Roman" w:hAnsi="Times New Roman"/>
          <w:sz w:val="24"/>
          <w:szCs w:val="24"/>
        </w:rPr>
        <w:t>Фотодело», где уча</w:t>
      </w:r>
      <w:r w:rsidRPr="00AD7781">
        <w:rPr>
          <w:rFonts w:ascii="Times New Roman" w:hAnsi="Times New Roman"/>
          <w:sz w:val="24"/>
          <w:szCs w:val="24"/>
        </w:rPr>
        <w:t xml:space="preserve">щиеся знакомятся с </w:t>
      </w:r>
      <w:r w:rsidR="00AD7781">
        <w:rPr>
          <w:rFonts w:ascii="Times New Roman" w:hAnsi="Times New Roman"/>
          <w:sz w:val="24"/>
          <w:szCs w:val="24"/>
        </w:rPr>
        <w:t xml:space="preserve">особенностями репортажной съемки посредством обучающих </w:t>
      </w:r>
      <w:r w:rsidR="00AD7781">
        <w:rPr>
          <w:rFonts w:ascii="Times New Roman" w:hAnsi="Times New Roman"/>
          <w:sz w:val="24"/>
          <w:szCs w:val="24"/>
          <w:lang w:val="en-US"/>
        </w:rPr>
        <w:t>online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 w:rsidR="00AD7781" w:rsidRPr="00AD7781">
        <w:rPr>
          <w:rFonts w:ascii="Times New Roman" w:hAnsi="Times New Roman"/>
          <w:sz w:val="24"/>
          <w:szCs w:val="24"/>
        </w:rPr>
        <w:t>-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 w:rsidR="00AD7781">
        <w:rPr>
          <w:rFonts w:ascii="Times New Roman" w:hAnsi="Times New Roman"/>
          <w:sz w:val="24"/>
          <w:szCs w:val="24"/>
        </w:rPr>
        <w:t xml:space="preserve">вебинаров, используя </w:t>
      </w:r>
      <w:r w:rsidRPr="00AD7781">
        <w:rPr>
          <w:rFonts w:ascii="Times New Roman" w:hAnsi="Times New Roman"/>
          <w:sz w:val="24"/>
          <w:szCs w:val="24"/>
        </w:rPr>
        <w:t xml:space="preserve">возможности </w:t>
      </w:r>
      <w:r w:rsidR="00AD7781">
        <w:rPr>
          <w:rFonts w:ascii="Times New Roman" w:hAnsi="Times New Roman"/>
          <w:sz w:val="24"/>
          <w:szCs w:val="24"/>
        </w:rPr>
        <w:t xml:space="preserve">рассылки в группе </w:t>
      </w:r>
      <w:r w:rsidR="00AD7781">
        <w:rPr>
          <w:rFonts w:ascii="Times New Roman" w:hAnsi="Times New Roman"/>
          <w:sz w:val="24"/>
          <w:szCs w:val="24"/>
          <w:lang w:val="en-US"/>
        </w:rPr>
        <w:t>vkontakte</w:t>
      </w:r>
      <w:r w:rsidR="006A2555" w:rsidRPr="006A2555">
        <w:rPr>
          <w:rFonts w:ascii="Times New Roman" w:hAnsi="Times New Roman"/>
          <w:sz w:val="24"/>
          <w:szCs w:val="24"/>
        </w:rPr>
        <w:t xml:space="preserve">. </w:t>
      </w:r>
      <w:r w:rsidR="006A2555">
        <w:rPr>
          <w:rFonts w:ascii="Times New Roman" w:hAnsi="Times New Roman"/>
          <w:sz w:val="24"/>
          <w:szCs w:val="24"/>
        </w:rPr>
        <w:t xml:space="preserve">Такое обучение способствует применению учащимися полученных знаний на практике с выходом на социальное партнерство с Муниципальным округом Калининского района, освещая его важные события и публикуя свои фоторепортажи на сайте Муниципального округа. Кроме того, учащиеся активно освещают события Центра внешкольной работы «Академический», успешно размещая свои фотографии на его сайте. </w:t>
      </w:r>
    </w:p>
    <w:p w:rsidR="00681B47" w:rsidRPr="005D498F" w:rsidRDefault="00405D9A" w:rsidP="00405D9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5D9A">
        <w:rPr>
          <w:rFonts w:ascii="Times New Roman" w:hAnsi="Times New Roman"/>
          <w:color w:val="000000" w:themeColor="text1"/>
          <w:sz w:val="24"/>
          <w:szCs w:val="24"/>
        </w:rPr>
        <w:t>Учащиеся творческ</w:t>
      </w:r>
      <w:r>
        <w:rPr>
          <w:rFonts w:ascii="Times New Roman" w:hAnsi="Times New Roman"/>
          <w:color w:val="000000" w:themeColor="text1"/>
          <w:sz w:val="24"/>
          <w:szCs w:val="24"/>
        </w:rPr>
        <w:t>их</w:t>
      </w:r>
      <w:r w:rsidR="00DC3CA8" w:rsidRPr="00405D9A">
        <w:rPr>
          <w:rFonts w:ascii="Times New Roman" w:hAnsi="Times New Roman"/>
          <w:sz w:val="24"/>
          <w:szCs w:val="24"/>
        </w:rPr>
        <w:t xml:space="preserve"> объединени</w:t>
      </w:r>
      <w:r>
        <w:rPr>
          <w:rFonts w:ascii="Times New Roman" w:hAnsi="Times New Roman"/>
          <w:sz w:val="24"/>
          <w:szCs w:val="24"/>
        </w:rPr>
        <w:t>й</w:t>
      </w:r>
      <w:r w:rsidR="00DC3CA8" w:rsidRPr="00405D9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Основы тележурналистики» и «Фотодело» </w:t>
      </w:r>
      <w:r w:rsidR="00DC3CA8" w:rsidRPr="00405D9A">
        <w:rPr>
          <w:rFonts w:ascii="Times New Roman" w:hAnsi="Times New Roman"/>
          <w:sz w:val="24"/>
          <w:szCs w:val="24"/>
        </w:rPr>
        <w:t xml:space="preserve">на занятиях </w:t>
      </w:r>
      <w:r>
        <w:rPr>
          <w:rFonts w:ascii="Times New Roman" w:hAnsi="Times New Roman"/>
          <w:sz w:val="24"/>
          <w:szCs w:val="24"/>
        </w:rPr>
        <w:t>учатся технологиям сбора, обработки и ретрансляции информации с различных форумов и</w:t>
      </w:r>
      <w:r w:rsidR="00DC3CA8" w:rsidRPr="00405D9A">
        <w:rPr>
          <w:rFonts w:ascii="Times New Roman" w:hAnsi="Times New Roman"/>
          <w:sz w:val="24"/>
          <w:szCs w:val="24"/>
        </w:rPr>
        <w:t xml:space="preserve"> сайтов. </w:t>
      </w:r>
      <w:r>
        <w:rPr>
          <w:rFonts w:ascii="Times New Roman" w:hAnsi="Times New Roman"/>
          <w:sz w:val="24"/>
          <w:szCs w:val="24"/>
        </w:rPr>
        <w:t xml:space="preserve">Решая проблему недоступности некоторых сайтов в плане возрастного ограничения, в образовательный процесс </w:t>
      </w:r>
      <w:r w:rsidR="00681B47">
        <w:rPr>
          <w:rFonts w:ascii="Times New Roman" w:hAnsi="Times New Roman"/>
          <w:sz w:val="24"/>
          <w:szCs w:val="24"/>
        </w:rPr>
        <w:t xml:space="preserve">активно подключаются родители учащихся при виртуальном посещении </w:t>
      </w:r>
      <w:r w:rsidR="00681B47">
        <w:rPr>
          <w:rFonts w:ascii="Times New Roman" w:hAnsi="Times New Roman"/>
          <w:sz w:val="24"/>
          <w:szCs w:val="24"/>
          <w:lang w:val="en-US"/>
        </w:rPr>
        <w:t>online</w:t>
      </w:r>
      <w:r w:rsidR="00681B47" w:rsidRPr="00681B47">
        <w:rPr>
          <w:rFonts w:ascii="Times New Roman" w:hAnsi="Times New Roman"/>
          <w:sz w:val="24"/>
          <w:szCs w:val="24"/>
        </w:rPr>
        <w:t>-</w:t>
      </w:r>
      <w:r w:rsidR="00681B47">
        <w:rPr>
          <w:rFonts w:ascii="Times New Roman" w:hAnsi="Times New Roman"/>
          <w:sz w:val="24"/>
          <w:szCs w:val="24"/>
        </w:rPr>
        <w:t>фотовыставок,</w:t>
      </w:r>
      <w:r w:rsidR="00815C4E">
        <w:rPr>
          <w:rFonts w:ascii="Times New Roman" w:hAnsi="Times New Roman"/>
          <w:sz w:val="24"/>
          <w:szCs w:val="24"/>
        </w:rPr>
        <w:t xml:space="preserve"> </w:t>
      </w:r>
      <w:r w:rsidR="00681B47">
        <w:rPr>
          <w:rFonts w:ascii="Times New Roman" w:hAnsi="Times New Roman"/>
          <w:sz w:val="24"/>
          <w:szCs w:val="24"/>
          <w:lang w:val="en-US"/>
        </w:rPr>
        <w:t>online</w:t>
      </w:r>
      <w:r w:rsidR="00681B47" w:rsidRPr="00681B47">
        <w:rPr>
          <w:rFonts w:ascii="Times New Roman" w:hAnsi="Times New Roman"/>
          <w:sz w:val="24"/>
          <w:szCs w:val="24"/>
        </w:rPr>
        <w:t>-</w:t>
      </w:r>
      <w:r w:rsidR="00681B47">
        <w:rPr>
          <w:rFonts w:ascii="Times New Roman" w:hAnsi="Times New Roman"/>
          <w:sz w:val="24"/>
          <w:szCs w:val="24"/>
        </w:rPr>
        <w:t xml:space="preserve">вебинаров, </w:t>
      </w:r>
      <w:r w:rsidR="00681B47">
        <w:rPr>
          <w:rFonts w:ascii="Times New Roman" w:hAnsi="Times New Roman"/>
          <w:sz w:val="24"/>
          <w:szCs w:val="24"/>
          <w:lang w:val="en-US"/>
        </w:rPr>
        <w:t>online</w:t>
      </w:r>
      <w:r w:rsidR="00681B47" w:rsidRPr="00681B47">
        <w:rPr>
          <w:rFonts w:ascii="Times New Roman" w:hAnsi="Times New Roman"/>
          <w:sz w:val="24"/>
          <w:szCs w:val="24"/>
        </w:rPr>
        <w:t>-</w:t>
      </w:r>
      <w:r w:rsidR="00681B47">
        <w:rPr>
          <w:rFonts w:ascii="Times New Roman" w:hAnsi="Times New Roman"/>
          <w:sz w:val="24"/>
          <w:szCs w:val="24"/>
        </w:rPr>
        <w:t>музеев</w:t>
      </w:r>
      <w:r w:rsidR="0068096A">
        <w:rPr>
          <w:rFonts w:ascii="Times New Roman" w:hAnsi="Times New Roman"/>
          <w:sz w:val="24"/>
          <w:szCs w:val="24"/>
        </w:rPr>
        <w:t>, создании каналов на Youtube.com</w:t>
      </w:r>
      <w:r w:rsidR="00681B47">
        <w:rPr>
          <w:rFonts w:ascii="Times New Roman" w:hAnsi="Times New Roman"/>
          <w:sz w:val="24"/>
          <w:szCs w:val="24"/>
        </w:rPr>
        <w:t>.</w:t>
      </w:r>
      <w:r w:rsidR="005D498F">
        <w:rPr>
          <w:rFonts w:ascii="Times New Roman" w:hAnsi="Times New Roman"/>
          <w:sz w:val="24"/>
          <w:szCs w:val="24"/>
        </w:rPr>
        <w:t xml:space="preserve"> Ссылки учащиеся получают от педагогов посредством электронной почты и социальную сеть </w:t>
      </w:r>
      <w:r w:rsidR="005D498F">
        <w:rPr>
          <w:rFonts w:ascii="Times New Roman" w:hAnsi="Times New Roman"/>
          <w:sz w:val="24"/>
          <w:szCs w:val="24"/>
          <w:lang w:val="en-US"/>
        </w:rPr>
        <w:t>vkontakte</w:t>
      </w:r>
      <w:r w:rsidR="005D498F" w:rsidRPr="005D498F">
        <w:rPr>
          <w:rFonts w:ascii="Times New Roman" w:hAnsi="Times New Roman"/>
          <w:sz w:val="24"/>
          <w:szCs w:val="24"/>
        </w:rPr>
        <w:t xml:space="preserve"> (</w:t>
      </w:r>
      <w:hyperlink r:id="rId10" w:history="1">
        <w:r w:rsidR="005D498F" w:rsidRPr="002B0C6D">
          <w:rPr>
            <w:rStyle w:val="afe"/>
            <w:rFonts w:ascii="Times New Roman" w:hAnsi="Times New Roman"/>
            <w:sz w:val="24"/>
            <w:szCs w:val="24"/>
            <w:lang w:val="en-US"/>
          </w:rPr>
          <w:t>www</w:t>
        </w:r>
        <w:r w:rsidR="005D498F" w:rsidRPr="002B0C6D">
          <w:rPr>
            <w:rStyle w:val="afe"/>
            <w:rFonts w:ascii="Times New Roman" w:hAnsi="Times New Roman"/>
            <w:sz w:val="24"/>
            <w:szCs w:val="24"/>
          </w:rPr>
          <w:t>.</w:t>
        </w:r>
        <w:r w:rsidR="005D498F" w:rsidRPr="002B0C6D">
          <w:rPr>
            <w:rStyle w:val="afe"/>
            <w:rFonts w:ascii="Times New Roman" w:hAnsi="Times New Roman"/>
            <w:sz w:val="24"/>
            <w:szCs w:val="24"/>
            <w:lang w:val="en-US"/>
          </w:rPr>
          <w:t>vk</w:t>
        </w:r>
        <w:r w:rsidR="005D498F" w:rsidRPr="002B0C6D">
          <w:rPr>
            <w:rStyle w:val="afe"/>
            <w:rFonts w:ascii="Times New Roman" w:hAnsi="Times New Roman"/>
            <w:sz w:val="24"/>
            <w:szCs w:val="24"/>
          </w:rPr>
          <w:t>.</w:t>
        </w:r>
        <w:r w:rsidR="005D498F" w:rsidRPr="002B0C6D">
          <w:rPr>
            <w:rStyle w:val="afe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5D498F" w:rsidRPr="005D498F">
        <w:rPr>
          <w:rFonts w:ascii="Times New Roman" w:hAnsi="Times New Roman"/>
          <w:sz w:val="24"/>
          <w:szCs w:val="24"/>
        </w:rPr>
        <w:t xml:space="preserve">). </w:t>
      </w:r>
      <w:r w:rsidR="005D498F">
        <w:rPr>
          <w:rFonts w:ascii="Times New Roman" w:hAnsi="Times New Roman"/>
          <w:sz w:val="24"/>
          <w:szCs w:val="24"/>
        </w:rPr>
        <w:t>Таким образом, у детей есть возможность расширить свои знания, получить дополнительную информацию от профессионалов</w:t>
      </w:r>
      <w:r w:rsidR="004248EA">
        <w:rPr>
          <w:rFonts w:ascii="Times New Roman" w:hAnsi="Times New Roman"/>
          <w:sz w:val="24"/>
          <w:szCs w:val="24"/>
        </w:rPr>
        <w:t>,</w:t>
      </w:r>
      <w:r w:rsidR="009B480E">
        <w:rPr>
          <w:rFonts w:ascii="Times New Roman" w:hAnsi="Times New Roman"/>
          <w:sz w:val="24"/>
          <w:szCs w:val="24"/>
        </w:rPr>
        <w:t xml:space="preserve"> </w:t>
      </w:r>
      <w:r w:rsidR="004248EA">
        <w:rPr>
          <w:rFonts w:ascii="Times New Roman" w:hAnsi="Times New Roman"/>
          <w:sz w:val="24"/>
          <w:szCs w:val="24"/>
        </w:rPr>
        <w:t xml:space="preserve">современных фотографов и журналистов </w:t>
      </w:r>
      <w:r w:rsidR="005D498F">
        <w:rPr>
          <w:rFonts w:ascii="Times New Roman" w:hAnsi="Times New Roman"/>
          <w:sz w:val="24"/>
          <w:szCs w:val="24"/>
        </w:rPr>
        <w:t>в интересующей их сфере</w:t>
      </w:r>
      <w:r w:rsidR="009B480E">
        <w:rPr>
          <w:rFonts w:ascii="Times New Roman" w:hAnsi="Times New Roman"/>
          <w:sz w:val="24"/>
          <w:szCs w:val="24"/>
        </w:rPr>
        <w:t>.</w:t>
      </w:r>
    </w:p>
    <w:p w:rsidR="00EA26F6" w:rsidRPr="005D498F" w:rsidRDefault="00EA26F6" w:rsidP="00405D9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d"/>
        <w:tblW w:w="9356" w:type="dxa"/>
        <w:tblInd w:w="108" w:type="dxa"/>
        <w:tblLayout w:type="fixed"/>
        <w:tblLook w:val="04A0"/>
      </w:tblPr>
      <w:tblGrid>
        <w:gridCol w:w="474"/>
        <w:gridCol w:w="4488"/>
        <w:gridCol w:w="4394"/>
      </w:tblGrid>
      <w:tr w:rsidR="00623BD8" w:rsidRPr="00EA26F6" w:rsidTr="00F71F92">
        <w:tc>
          <w:tcPr>
            <w:tcW w:w="474" w:type="dxa"/>
          </w:tcPr>
          <w:p w:rsidR="00EA26F6" w:rsidRPr="00F0172B" w:rsidRDefault="00EA26F6" w:rsidP="00F0172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4488" w:type="dxa"/>
          </w:tcPr>
          <w:p w:rsidR="00EA26F6" w:rsidRPr="00F0172B" w:rsidRDefault="00EA26F6" w:rsidP="00F0172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2B">
              <w:rPr>
                <w:rFonts w:ascii="Times New Roman" w:hAnsi="Times New Roman"/>
                <w:b/>
                <w:sz w:val="24"/>
                <w:szCs w:val="24"/>
              </w:rPr>
              <w:t>Ссылки к ДООП «Основы тележурналистики»</w:t>
            </w:r>
          </w:p>
        </w:tc>
        <w:tc>
          <w:tcPr>
            <w:tcW w:w="4394" w:type="dxa"/>
          </w:tcPr>
          <w:p w:rsidR="00EA26F6" w:rsidRPr="00F0172B" w:rsidRDefault="00EA26F6" w:rsidP="00F0172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172B">
              <w:rPr>
                <w:rFonts w:ascii="Times New Roman" w:hAnsi="Times New Roman"/>
                <w:b/>
                <w:sz w:val="24"/>
                <w:szCs w:val="24"/>
              </w:rPr>
              <w:t>Ссылки к ДООП «</w:t>
            </w:r>
            <w:r w:rsidR="00F0172B" w:rsidRPr="00F0172B">
              <w:rPr>
                <w:rFonts w:ascii="Times New Roman" w:hAnsi="Times New Roman"/>
                <w:b/>
                <w:sz w:val="24"/>
                <w:szCs w:val="24"/>
              </w:rPr>
              <w:t>Цифровая фотография</w:t>
            </w:r>
            <w:r w:rsidRPr="00F0172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23BD8" w:rsidRPr="00EA26F6" w:rsidTr="00F71F92">
        <w:tc>
          <w:tcPr>
            <w:tcW w:w="474" w:type="dxa"/>
          </w:tcPr>
          <w:p w:rsidR="00EA26F6" w:rsidRPr="00EA26F6" w:rsidRDefault="00F0172B" w:rsidP="00405D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8" w:type="dxa"/>
          </w:tcPr>
          <w:p w:rsidR="00F0172B" w:rsidRDefault="00D76C5E" w:rsidP="00F0172B">
            <w:pPr>
              <w:pStyle w:val="aa"/>
              <w:spacing w:line="360" w:lineRule="auto"/>
              <w:rPr>
                <w:color w:val="000000" w:themeColor="text1"/>
                <w:sz w:val="24"/>
                <w:szCs w:val="24"/>
              </w:rPr>
            </w:pPr>
            <w:hyperlink r:id="rId11" w:history="1">
              <w:r w:rsidR="00F0172B">
                <w:rPr>
                  <w:rStyle w:val="afe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О</w:t>
              </w:r>
              <w:r w:rsidR="00D16558">
                <w:rPr>
                  <w:rStyle w:val="afe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 xml:space="preserve">нлайн-курс </w:t>
              </w:r>
              <w:r w:rsidR="00F0172B" w:rsidRPr="00F0172B">
                <w:rPr>
                  <w:rStyle w:val="afe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«Тележурналистика. Работа в кадре»</w:t>
              </w:r>
            </w:hyperlink>
            <w:r w:rsidR="00F0172B">
              <w:rPr>
                <w:color w:val="000000" w:themeColor="text1"/>
                <w:sz w:val="24"/>
                <w:szCs w:val="24"/>
              </w:rPr>
              <w:t>:</w:t>
            </w:r>
          </w:p>
          <w:p w:rsidR="00C83218" w:rsidRPr="00EA26F6" w:rsidRDefault="00D76C5E" w:rsidP="00F0172B">
            <w:pPr>
              <w:pStyle w:val="aa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C83218" w:rsidRPr="00AF661D">
                <w:rPr>
                  <w:rStyle w:val="afe"/>
                  <w:rFonts w:ascii="Times New Roman" w:hAnsi="Times New Roman"/>
                  <w:sz w:val="24"/>
                  <w:szCs w:val="24"/>
                </w:rPr>
                <w:t>http://newreporter.org/2017/01/09/besplatnyj-onlajn-kurs-telezhurnalistika-rabota-v-kadre/</w:t>
              </w:r>
            </w:hyperlink>
          </w:p>
        </w:tc>
        <w:tc>
          <w:tcPr>
            <w:tcW w:w="4394" w:type="dxa"/>
          </w:tcPr>
          <w:p w:rsidR="00EA26F6" w:rsidRDefault="00F0172B" w:rsidP="00F0172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017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Онлайн-курс</w:t>
            </w:r>
            <w:ins w:id="9" w:author="Надежды" w:date="2019-04-08T10:41:00Z">
              <w:r w:rsidR="005C602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 </w:t>
              </w:r>
            </w:ins>
            <w:hyperlink r:id="rId13" w:tgtFrame="_blank" w:history="1">
              <w:r w:rsidRPr="00F0172B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«Фотожурналистика: планирование документальных снимков»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hyperlink r:id="rId14" w:history="1">
              <w:r w:rsidR="00C83218" w:rsidRPr="00AF661D">
                <w:rPr>
                  <w:rStyle w:val="afe"/>
                  <w:rFonts w:ascii="Times New Roman" w:hAnsi="Times New Roman"/>
                  <w:sz w:val="24"/>
                  <w:szCs w:val="24"/>
                </w:rPr>
                <w:t>https://www.udemy.com/photojournalism-and-newsroom/</w:t>
              </w:r>
            </w:hyperlink>
          </w:p>
          <w:p w:rsidR="00C83218" w:rsidRPr="00EA26F6" w:rsidRDefault="00C83218" w:rsidP="00F0172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BD8" w:rsidRPr="00EA26F6" w:rsidTr="00F71F92">
        <w:tc>
          <w:tcPr>
            <w:tcW w:w="474" w:type="dxa"/>
          </w:tcPr>
          <w:p w:rsidR="00EA26F6" w:rsidRPr="00EA26F6" w:rsidRDefault="00F0172B" w:rsidP="00405D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8" w:type="dxa"/>
          </w:tcPr>
          <w:p w:rsidR="00F0172B" w:rsidRPr="00F0172B" w:rsidRDefault="00D76C5E" w:rsidP="00F0172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F0172B" w:rsidRPr="00F0172B">
                <w:rPr>
                  <w:rStyle w:val="af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Мастер-класс «ТВ-контент: новые универсальные форматы»</w:t>
              </w:r>
            </w:hyperlink>
            <w:r w:rsidR="00F0172B" w:rsidRPr="00F0172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A26F6" w:rsidRDefault="00D76C5E" w:rsidP="00F0172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C83218" w:rsidRPr="00AF661D">
                <w:rPr>
                  <w:rStyle w:val="afe"/>
                  <w:rFonts w:ascii="Times New Roman" w:hAnsi="Times New Roman"/>
                  <w:sz w:val="24"/>
                  <w:szCs w:val="24"/>
                </w:rPr>
                <w:t>http://newreporter.org/2018/06/11/zapis-master-klassa-tv-kontent-novye-universalnye-formaty/</w:t>
              </w:r>
            </w:hyperlink>
          </w:p>
          <w:p w:rsidR="00C83218" w:rsidRPr="00EA26F6" w:rsidRDefault="00C83218" w:rsidP="00F0172B">
            <w:pPr>
              <w:spacing w:line="360" w:lineRule="auto"/>
            </w:pPr>
          </w:p>
        </w:tc>
        <w:tc>
          <w:tcPr>
            <w:tcW w:w="4394" w:type="dxa"/>
          </w:tcPr>
          <w:p w:rsidR="00EA26F6" w:rsidRDefault="00D427F3" w:rsidP="00D427F3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427F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Видео-курс по жанровой фотографии на iphone: </w:t>
            </w:r>
            <w:hyperlink r:id="rId17" w:history="1">
              <w:r w:rsidR="00C83218" w:rsidRPr="00AF661D">
                <w:rPr>
                  <w:rStyle w:val="afe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https://vse-kursy.com/onlain/961-video-kurs-zhanrovaya-fotografiya-na-iphone.html</w:t>
              </w:r>
            </w:hyperlink>
          </w:p>
          <w:p w:rsidR="00C83218" w:rsidRPr="00D427F3" w:rsidRDefault="00C83218" w:rsidP="00D427F3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23BD8" w:rsidRPr="00EA26F6" w:rsidTr="00F71F92">
        <w:tc>
          <w:tcPr>
            <w:tcW w:w="474" w:type="dxa"/>
          </w:tcPr>
          <w:p w:rsidR="00EA26F6" w:rsidRPr="00EA26F6" w:rsidRDefault="00F0172B" w:rsidP="00405D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488" w:type="dxa"/>
          </w:tcPr>
          <w:p w:rsidR="00EA26F6" w:rsidRDefault="00F0172B" w:rsidP="00F0172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498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Вебинар-практикум</w:t>
            </w:r>
            <w:r w:rsidRPr="005D498F">
              <w:rPr>
                <w:rStyle w:val="ab"/>
                <w:rFonts w:ascii="Times New Roman" w:hAnsi="Times New Roman"/>
                <w:sz w:val="24"/>
                <w:szCs w:val="24"/>
              </w:rPr>
              <w:t>«Возможности YouTube для медиа, о которых вы не знали»:</w:t>
            </w:r>
            <w:hyperlink r:id="rId18" w:history="1">
              <w:r w:rsidR="00C83218" w:rsidRPr="00AF661D">
                <w:rPr>
                  <w:rStyle w:val="afe"/>
                  <w:rFonts w:ascii="Times New Roman" w:hAnsi="Times New Roman"/>
                  <w:sz w:val="24"/>
                  <w:szCs w:val="24"/>
                </w:rPr>
                <w:t>https://pruffme.com/landing/u430/youtubeair</w:t>
              </w:r>
            </w:hyperlink>
          </w:p>
          <w:p w:rsidR="00C83218" w:rsidRPr="005D498F" w:rsidRDefault="00C83218" w:rsidP="00F0172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23BD8" w:rsidRDefault="00D427F3" w:rsidP="00623BD8">
            <w:pPr>
              <w:spacing w:line="360" w:lineRule="auto"/>
              <w:rPr>
                <w:rStyle w:val="afe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</w:pPr>
            <w:r w:rsidRPr="00623B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Мастер-класс «Творчество в фотографии»: </w:t>
            </w:r>
            <w:hyperlink r:id="rId19" w:history="1">
              <w:r w:rsidR="00623BD8" w:rsidRPr="00623BD8">
                <w:rPr>
                  <w:rStyle w:val="afe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https://vse-kursy.com/onlain/950-video-urok-tvorchestvo-v-fotografii.html</w:t>
              </w:r>
            </w:hyperlink>
          </w:p>
          <w:p w:rsidR="00C83218" w:rsidRPr="00623BD8" w:rsidRDefault="00C83218" w:rsidP="00623BD8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23BD8" w:rsidRPr="00EA26F6" w:rsidTr="00F71F92">
        <w:tc>
          <w:tcPr>
            <w:tcW w:w="474" w:type="dxa"/>
          </w:tcPr>
          <w:p w:rsidR="00EA26F6" w:rsidRPr="00EA26F6" w:rsidRDefault="00F0172B" w:rsidP="00405D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8" w:type="dxa"/>
          </w:tcPr>
          <w:p w:rsidR="00EA26F6" w:rsidRDefault="00F0172B" w:rsidP="001268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5C1D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  <w:r w:rsidR="00126866" w:rsidRPr="009F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9F5C1D">
              <w:rPr>
                <w:rFonts w:ascii="Times New Roman" w:hAnsi="Times New Roman"/>
                <w:sz w:val="24"/>
                <w:szCs w:val="24"/>
              </w:rPr>
              <w:t>Искусство проводить интервью</w:t>
            </w:r>
            <w:r w:rsidR="00126866" w:rsidRPr="009F5C1D">
              <w:rPr>
                <w:rFonts w:ascii="Times New Roman" w:hAnsi="Times New Roman"/>
                <w:sz w:val="24"/>
                <w:szCs w:val="24"/>
              </w:rPr>
              <w:t>»:</w:t>
            </w:r>
            <w:hyperlink r:id="rId20" w:history="1">
              <w:r w:rsidR="00C83218" w:rsidRPr="00AF661D">
                <w:rPr>
                  <w:rStyle w:val="afe"/>
                  <w:rFonts w:ascii="Times New Roman" w:hAnsi="Times New Roman"/>
                  <w:sz w:val="24"/>
                  <w:szCs w:val="24"/>
                </w:rPr>
                <w:t>https://vse-kursy.com/onlain/910-master-klass-iskusstvo-provodit-intervyu.html</w:t>
              </w:r>
            </w:hyperlink>
          </w:p>
          <w:p w:rsidR="00C83218" w:rsidRPr="009F5C1D" w:rsidRDefault="00C83218" w:rsidP="0012686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A26F6" w:rsidRDefault="00D427F3" w:rsidP="00405D9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427F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 Видео-урок «Азы мобильной фотографии»: </w:t>
            </w:r>
            <w:hyperlink r:id="rId21" w:history="1">
              <w:r w:rsidR="00C83218" w:rsidRPr="00AF661D">
                <w:rPr>
                  <w:rStyle w:val="afe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https://vse-kursy.com/onlain/955-video-urok-azy-mobilnoi-fotografii.html</w:t>
              </w:r>
            </w:hyperlink>
          </w:p>
          <w:p w:rsidR="00C83218" w:rsidRPr="00D427F3" w:rsidRDefault="00C83218" w:rsidP="00405D9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23BD8" w:rsidRPr="00EA26F6" w:rsidTr="00F71F92">
        <w:tc>
          <w:tcPr>
            <w:tcW w:w="474" w:type="dxa"/>
          </w:tcPr>
          <w:p w:rsidR="00EA26F6" w:rsidRPr="00EA26F6" w:rsidRDefault="00F0172B" w:rsidP="00405D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8" w:type="dxa"/>
          </w:tcPr>
          <w:p w:rsidR="00C83218" w:rsidRPr="005D498F" w:rsidRDefault="00D427F3" w:rsidP="00D427F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D498F">
              <w:rPr>
                <w:rFonts w:ascii="Times New Roman" w:hAnsi="Times New Roman"/>
                <w:sz w:val="24"/>
                <w:szCs w:val="24"/>
              </w:rPr>
              <w:t xml:space="preserve">Онлайн курс «Журналистика и Блоги»: </w:t>
            </w:r>
            <w:hyperlink r:id="rId22" w:history="1">
              <w:r w:rsidR="00C83218" w:rsidRPr="00AF661D">
                <w:rPr>
                  <w:rStyle w:val="afe"/>
                  <w:rFonts w:ascii="Times New Roman" w:hAnsi="Times New Roman"/>
                  <w:sz w:val="24"/>
                  <w:szCs w:val="24"/>
                </w:rPr>
                <w:t>http://my-life.ua/training/onlayn_zhurnalistika_i_blogi__besplatnyy_onlayn_kurs/181</w:t>
              </w:r>
            </w:hyperlink>
          </w:p>
          <w:p w:rsidR="00EA26F6" w:rsidRPr="005D498F" w:rsidRDefault="00EA26F6" w:rsidP="00405D9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A26F6" w:rsidRDefault="00D427F3" w:rsidP="00405D9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427F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Мастер-класс «Портретная фотография»: </w:t>
            </w:r>
            <w:hyperlink r:id="rId23" w:history="1">
              <w:r w:rsidR="00C83218" w:rsidRPr="00AF661D">
                <w:rPr>
                  <w:rStyle w:val="afe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https://vse-kursy.com/onlain/988-video-urok-portretnaya-fotografiya.html</w:t>
              </w:r>
            </w:hyperlink>
          </w:p>
          <w:p w:rsidR="00C83218" w:rsidRPr="00D427F3" w:rsidRDefault="00C83218" w:rsidP="00405D9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A26F6" w:rsidRPr="00EA26F6" w:rsidRDefault="00EA26F6" w:rsidP="00405D9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30FB" w:rsidRDefault="005D498F" w:rsidP="003130F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Педагогом совместно с </w:t>
      </w:r>
      <w:r w:rsidR="003130FB">
        <w:rPr>
          <w:rFonts w:ascii="Times New Roman" w:hAnsi="Times New Roman"/>
          <w:sz w:val="24"/>
          <w:szCs w:val="24"/>
        </w:rPr>
        <w:t xml:space="preserve">детьми </w:t>
      </w:r>
      <w:r>
        <w:rPr>
          <w:rFonts w:ascii="Times New Roman" w:hAnsi="Times New Roman"/>
          <w:sz w:val="24"/>
          <w:szCs w:val="24"/>
        </w:rPr>
        <w:t xml:space="preserve">творческого объединения «Основы тележурналистики» 10 января 2017 года был создан собственный канал </w:t>
      </w:r>
      <w:r w:rsidR="003130FB">
        <w:rPr>
          <w:rFonts w:ascii="Times New Roman" w:hAnsi="Times New Roman"/>
          <w:sz w:val="24"/>
          <w:szCs w:val="24"/>
        </w:rPr>
        <w:t>«А</w:t>
      </w:r>
      <w:r w:rsidR="005D1147">
        <w:rPr>
          <w:rFonts w:ascii="Times New Roman" w:hAnsi="Times New Roman"/>
          <w:sz w:val="24"/>
          <w:szCs w:val="24"/>
        </w:rPr>
        <w:t>кадем ТВ редакция» на Youtube.</w:t>
      </w:r>
      <w:r w:rsidR="005D1147">
        <w:rPr>
          <w:rFonts w:ascii="Times New Roman" w:hAnsi="Times New Roman"/>
          <w:sz w:val="24"/>
          <w:szCs w:val="24"/>
          <w:lang w:val="en-US"/>
        </w:rPr>
        <w:t>com</w:t>
      </w:r>
      <w:r w:rsidR="003130FB">
        <w:rPr>
          <w:rFonts w:ascii="Times New Roman" w:hAnsi="Times New Roman"/>
          <w:sz w:val="24"/>
          <w:szCs w:val="24"/>
        </w:rPr>
        <w:t>, где размещаются самые интересные видеоролики и сюжеты</w:t>
      </w:r>
      <w:r w:rsidR="009B480E">
        <w:rPr>
          <w:rFonts w:ascii="Times New Roman" w:hAnsi="Times New Roman"/>
          <w:sz w:val="24"/>
          <w:szCs w:val="24"/>
        </w:rPr>
        <w:t xml:space="preserve">, </w:t>
      </w:r>
      <w:r w:rsidR="00901152">
        <w:rPr>
          <w:rFonts w:ascii="Times New Roman" w:hAnsi="Times New Roman"/>
          <w:sz w:val="24"/>
          <w:szCs w:val="24"/>
        </w:rPr>
        <w:t>созданные</w:t>
      </w:r>
      <w:r w:rsidR="003130FB">
        <w:rPr>
          <w:rFonts w:ascii="Times New Roman" w:hAnsi="Times New Roman"/>
          <w:sz w:val="24"/>
          <w:szCs w:val="24"/>
        </w:rPr>
        <w:t xml:space="preserve"> учащи</w:t>
      </w:r>
      <w:r w:rsidR="00901152">
        <w:rPr>
          <w:rFonts w:ascii="Times New Roman" w:hAnsi="Times New Roman"/>
          <w:sz w:val="24"/>
          <w:szCs w:val="24"/>
        </w:rPr>
        <w:t>мися</w:t>
      </w:r>
      <w:r w:rsidR="003130FB">
        <w:rPr>
          <w:rFonts w:ascii="Times New Roman" w:hAnsi="Times New Roman"/>
          <w:sz w:val="24"/>
          <w:szCs w:val="24"/>
        </w:rPr>
        <w:t xml:space="preserve">. На сегодняшний день суммарное количество просмотров видео составляет около полутора тысяч, что </w:t>
      </w:r>
      <w:r w:rsidR="00DC3CA8" w:rsidRPr="00405D9A">
        <w:rPr>
          <w:rFonts w:ascii="Times New Roman" w:hAnsi="Times New Roman"/>
          <w:sz w:val="24"/>
          <w:szCs w:val="24"/>
        </w:rPr>
        <w:t xml:space="preserve">отвечает современным требованиям времени. </w:t>
      </w:r>
    </w:p>
    <w:p w:rsidR="00C60470" w:rsidRDefault="003130FB" w:rsidP="00C60470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Руководителями двух творческих объедине</w:t>
      </w:r>
      <w:r w:rsidR="009F5C1D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ий </w:t>
      </w:r>
      <w:r w:rsidR="009F5C1D">
        <w:rPr>
          <w:rFonts w:ascii="Times New Roman" w:hAnsi="Times New Roman"/>
          <w:sz w:val="24"/>
          <w:szCs w:val="24"/>
        </w:rPr>
        <w:t xml:space="preserve">в социальной сети были созданы группы в </w:t>
      </w:r>
      <w:r w:rsidR="00D16558" w:rsidRPr="00D16558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www</w:t>
      </w:r>
      <w:r w:rsidR="00D16558" w:rsidRPr="00D16558">
        <w:rPr>
          <w:rFonts w:ascii="Times New Roman" w:hAnsi="Times New Roman"/>
          <w:color w:val="0070C0"/>
          <w:sz w:val="24"/>
          <w:szCs w:val="24"/>
          <w:u w:val="single"/>
        </w:rPr>
        <w:t>.</w:t>
      </w:r>
      <w:r w:rsidR="00D16558" w:rsidRPr="00D16558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vk</w:t>
      </w:r>
      <w:r w:rsidR="00D16558" w:rsidRPr="00D16558">
        <w:rPr>
          <w:rFonts w:ascii="Times New Roman" w:hAnsi="Times New Roman"/>
          <w:color w:val="0070C0"/>
          <w:sz w:val="24"/>
          <w:szCs w:val="24"/>
          <w:u w:val="single"/>
        </w:rPr>
        <w:t>.</w:t>
      </w:r>
      <w:r w:rsidR="00D16558" w:rsidRPr="00D16558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com</w:t>
      </w:r>
      <w:r w:rsidR="00D16558">
        <w:rPr>
          <w:rFonts w:ascii="Times New Roman" w:hAnsi="Times New Roman"/>
          <w:sz w:val="24"/>
          <w:szCs w:val="24"/>
        </w:rPr>
        <w:t xml:space="preserve">  «</w:t>
      </w:r>
      <w:r w:rsidR="009F5C1D">
        <w:rPr>
          <w:rFonts w:ascii="Times New Roman" w:hAnsi="Times New Roman"/>
          <w:sz w:val="24"/>
          <w:szCs w:val="24"/>
        </w:rPr>
        <w:t xml:space="preserve">Академ ТВ» </w:t>
      </w:r>
      <w:r w:rsidR="009F5C1D" w:rsidRPr="0068096A">
        <w:rPr>
          <w:rFonts w:ascii="Times New Roman" w:hAnsi="Times New Roman"/>
          <w:sz w:val="24"/>
          <w:szCs w:val="24"/>
        </w:rPr>
        <w:t>(</w:t>
      </w:r>
      <w:ins w:id="10" w:author="Пользователь" w:date="2018-12-10T15:41:00Z">
        <w:r w:rsidR="00D76C5E">
          <w:rPr>
            <w:rFonts w:ascii="Times New Roman" w:hAnsi="Times New Roman"/>
            <w:sz w:val="24"/>
            <w:szCs w:val="24"/>
          </w:rPr>
          <w:fldChar w:fldCharType="begin"/>
        </w:r>
        <w:r w:rsidR="00C53789">
          <w:rPr>
            <w:rFonts w:ascii="Times New Roman" w:hAnsi="Times New Roman"/>
            <w:sz w:val="24"/>
            <w:szCs w:val="24"/>
          </w:rPr>
          <w:instrText xml:space="preserve"> HYPERLINK "</w:instrText>
        </w:r>
      </w:ins>
      <w:r w:rsidR="00C53789" w:rsidRPr="0068096A">
        <w:rPr>
          <w:rFonts w:ascii="Times New Roman" w:hAnsi="Times New Roman"/>
          <w:sz w:val="24"/>
          <w:szCs w:val="24"/>
        </w:rPr>
        <w:instrText>https://vk.com/club130287184</w:instrText>
      </w:r>
      <w:ins w:id="11" w:author="Пользователь" w:date="2018-12-10T15:41:00Z">
        <w:r w:rsidR="00C53789">
          <w:rPr>
            <w:rFonts w:ascii="Times New Roman" w:hAnsi="Times New Roman"/>
            <w:sz w:val="24"/>
            <w:szCs w:val="24"/>
          </w:rPr>
          <w:instrText xml:space="preserve">" </w:instrText>
        </w:r>
        <w:r w:rsidR="00D76C5E">
          <w:rPr>
            <w:rFonts w:ascii="Times New Roman" w:hAnsi="Times New Roman"/>
            <w:sz w:val="24"/>
            <w:szCs w:val="24"/>
          </w:rPr>
          <w:fldChar w:fldCharType="separate"/>
        </w:r>
      </w:ins>
      <w:r w:rsidR="00C53789" w:rsidRPr="00F11327">
        <w:rPr>
          <w:rStyle w:val="afe"/>
          <w:rFonts w:ascii="Times New Roman" w:hAnsi="Times New Roman"/>
          <w:sz w:val="24"/>
          <w:szCs w:val="24"/>
        </w:rPr>
        <w:t>https://vk.com/club130287184</w:t>
      </w:r>
      <w:ins w:id="12" w:author="Пользователь" w:date="2018-12-10T15:41:00Z">
        <w:r w:rsidR="00D76C5E">
          <w:rPr>
            <w:rFonts w:ascii="Times New Roman" w:hAnsi="Times New Roman"/>
            <w:sz w:val="24"/>
            <w:szCs w:val="24"/>
          </w:rPr>
          <w:fldChar w:fldCharType="end"/>
        </w:r>
      </w:ins>
      <w:r w:rsidR="009F5C1D" w:rsidRPr="00FD3801">
        <w:rPr>
          <w:rFonts w:ascii="Times New Roman" w:hAnsi="Times New Roman"/>
          <w:sz w:val="24"/>
          <w:szCs w:val="24"/>
        </w:rPr>
        <w:t>)</w:t>
      </w:r>
      <w:r w:rsidR="009B480E">
        <w:rPr>
          <w:rFonts w:ascii="Times New Roman" w:hAnsi="Times New Roman"/>
          <w:sz w:val="24"/>
          <w:szCs w:val="24"/>
        </w:rPr>
        <w:t xml:space="preserve"> </w:t>
      </w:r>
      <w:r w:rsidR="009F5C1D">
        <w:rPr>
          <w:rFonts w:ascii="Times New Roman" w:hAnsi="Times New Roman"/>
          <w:sz w:val="24"/>
          <w:szCs w:val="24"/>
        </w:rPr>
        <w:t xml:space="preserve">и </w:t>
      </w:r>
      <w:r w:rsidR="00FD3801">
        <w:rPr>
          <w:rFonts w:ascii="Times New Roman" w:hAnsi="Times New Roman"/>
          <w:sz w:val="24"/>
          <w:szCs w:val="24"/>
        </w:rPr>
        <w:t>Студия «Фотодело» (</w:t>
      </w:r>
      <w:hyperlink r:id="rId24" w:history="1">
        <w:r w:rsidR="008870B2" w:rsidRPr="00C459E9">
          <w:rPr>
            <w:rStyle w:val="afe"/>
            <w:rFonts w:ascii="Times New Roman" w:hAnsi="Times New Roman"/>
            <w:sz w:val="24"/>
            <w:szCs w:val="24"/>
          </w:rPr>
          <w:t>https://vk.com/club154121508</w:t>
        </w:r>
      </w:hyperlink>
      <w:r w:rsidR="00FD3801">
        <w:rPr>
          <w:rFonts w:ascii="Times New Roman" w:hAnsi="Times New Roman"/>
          <w:sz w:val="24"/>
          <w:szCs w:val="24"/>
        </w:rPr>
        <w:t>)</w:t>
      </w:r>
      <w:r w:rsidR="008870B2">
        <w:rPr>
          <w:rFonts w:ascii="Times New Roman" w:hAnsi="Times New Roman"/>
          <w:sz w:val="24"/>
          <w:szCs w:val="24"/>
        </w:rPr>
        <w:t xml:space="preserve"> </w:t>
      </w:r>
      <w:r w:rsidR="00F03DBF" w:rsidRPr="00F03DBF">
        <w:rPr>
          <w:rFonts w:ascii="Times New Roman" w:hAnsi="Times New Roman"/>
          <w:color w:val="000000" w:themeColor="text1"/>
          <w:sz w:val="24"/>
          <w:szCs w:val="24"/>
        </w:rPr>
        <w:t xml:space="preserve">с целью решения следующих задач: </w:t>
      </w:r>
      <w:r w:rsidR="00F03DBF">
        <w:rPr>
          <w:rFonts w:ascii="Times New Roman" w:hAnsi="Times New Roman"/>
          <w:color w:val="000000" w:themeColor="text1"/>
          <w:sz w:val="24"/>
          <w:szCs w:val="24"/>
        </w:rPr>
        <w:t>использование эле</w:t>
      </w:r>
      <w:r w:rsidR="0068096A">
        <w:rPr>
          <w:rFonts w:ascii="Times New Roman" w:hAnsi="Times New Roman"/>
          <w:color w:val="000000" w:themeColor="text1"/>
          <w:sz w:val="24"/>
          <w:szCs w:val="24"/>
        </w:rPr>
        <w:t>ктронных ресурсов сети Интернет</w:t>
      </w:r>
      <w:r w:rsidR="00424A8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03DBF">
        <w:rPr>
          <w:rFonts w:ascii="Times New Roman" w:hAnsi="Times New Roman"/>
          <w:color w:val="000000" w:themeColor="text1"/>
          <w:sz w:val="24"/>
          <w:szCs w:val="24"/>
        </w:rPr>
        <w:t>при проведении занятий; дистанционное обучение,</w:t>
      </w:r>
      <w:ins w:id="13" w:author="Пользователь" w:date="2018-12-10T15:38:00Z">
        <w:r w:rsidR="00C53789">
          <w:rPr>
            <w:rFonts w:ascii="Times New Roman" w:hAnsi="Times New Roman"/>
            <w:color w:val="000000" w:themeColor="text1"/>
            <w:sz w:val="24"/>
            <w:szCs w:val="24"/>
          </w:rPr>
          <w:t xml:space="preserve"> </w:t>
        </w:r>
      </w:ins>
      <w:r w:rsidR="00F03DBF">
        <w:rPr>
          <w:rFonts w:ascii="Times New Roman" w:hAnsi="Times New Roman"/>
          <w:color w:val="000000" w:themeColor="text1"/>
          <w:sz w:val="24"/>
          <w:szCs w:val="24"/>
        </w:rPr>
        <w:t xml:space="preserve">повышение уровня знаний учащихся при изучении отдельных тем, привлечение внимания общественности к детским творческим работам, виртуальное общение детей и взрослых. </w:t>
      </w:r>
    </w:p>
    <w:p w:rsidR="00F71F92" w:rsidRDefault="00E628B3" w:rsidP="00D16558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628B3">
        <w:rPr>
          <w:rFonts w:ascii="Times New Roman" w:hAnsi="Times New Roman"/>
          <w:color w:val="000000" w:themeColor="text1"/>
          <w:sz w:val="24"/>
          <w:szCs w:val="24"/>
        </w:rPr>
        <w:t>В 2017 году учащиеся двух объединений стали активными участни</w:t>
      </w:r>
      <w:r w:rsidR="002F4B98">
        <w:rPr>
          <w:rFonts w:ascii="Times New Roman" w:hAnsi="Times New Roman"/>
          <w:color w:val="000000" w:themeColor="text1"/>
          <w:sz w:val="24"/>
          <w:szCs w:val="24"/>
        </w:rPr>
        <w:t>ками долгосрочного социального П</w:t>
      </w:r>
      <w:r w:rsidRPr="00E628B3">
        <w:rPr>
          <w:rFonts w:ascii="Times New Roman" w:hAnsi="Times New Roman"/>
          <w:color w:val="000000" w:themeColor="text1"/>
          <w:sz w:val="24"/>
          <w:szCs w:val="24"/>
        </w:rPr>
        <w:t>роекта «Шаг навстречу!»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поэтому образовательные маршруты двух программ были выстроены педагогами по </w:t>
      </w:r>
      <w:r w:rsidR="00EF1270">
        <w:rPr>
          <w:rFonts w:ascii="Times New Roman" w:hAnsi="Times New Roman"/>
          <w:b/>
          <w:color w:val="000000" w:themeColor="text1"/>
          <w:sz w:val="24"/>
          <w:szCs w:val="24"/>
        </w:rPr>
        <w:t>авторскому алгоритму.</w:t>
      </w:r>
    </w:p>
    <w:p w:rsidR="00F71F92" w:rsidRDefault="00F71F92" w:rsidP="00E628B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F1270" w:rsidRPr="00EF1270" w:rsidRDefault="003F44D8" w:rsidP="00EF1270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Алгоритм организации участия детей и подростков </w:t>
      </w:r>
      <w:r w:rsidR="00EF1270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 проектной деятельности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посредством реализации</w:t>
      </w:r>
      <w:r w:rsidR="008319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3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двух </w:t>
      </w:r>
      <w:r w:rsidR="00EF1270">
        <w:rPr>
          <w:rFonts w:ascii="Times New Roman" w:hAnsi="Times New Roman"/>
          <w:b/>
          <w:color w:val="000000" w:themeColor="text1"/>
          <w:sz w:val="24"/>
          <w:szCs w:val="24"/>
        </w:rPr>
        <w:t>дополнительных образовательных программ</w:t>
      </w:r>
    </w:p>
    <w:p w:rsidR="00EF1270" w:rsidRDefault="00D76C5E" w:rsidP="00E628B3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4" w:name="_GoBack"/>
      <w:bookmarkEnd w:id="14"/>
      <w:r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pict>
          <v:roundrect id="_x0000_s1026" style="position:absolute;left:0;text-align:left;margin-left:92.7pt;margin-top:11.4pt;width:256.1pt;height:92.6pt;z-index:251660288" arcsize="10923f">
            <v:textbox>
              <w:txbxContent>
                <w:p w:rsidR="008870B2" w:rsidRDefault="008870B2" w:rsidP="00234902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F1270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шаг</w:t>
                  </w:r>
                </w:p>
                <w:p w:rsidR="008870B2" w:rsidRPr="00234902" w:rsidRDefault="008870B2" w:rsidP="00234902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Подготовитель</w:t>
                  </w:r>
                  <w:r w:rsidRPr="0023490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ный этап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П</w:t>
                  </w:r>
                  <w:r w:rsidRPr="0023490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роекта</w:t>
                  </w:r>
                </w:p>
                <w:p w:rsidR="008870B2" w:rsidRDefault="008870B2" w:rsidP="00234902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870B2" w:rsidRPr="00EF1270" w:rsidRDefault="008870B2" w:rsidP="00234902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Знакомство педагога с П</w:t>
                  </w:r>
                  <w:r w:rsidRPr="00EF1270">
                    <w:rPr>
                      <w:rFonts w:ascii="Times New Roman" w:hAnsi="Times New Roman"/>
                      <w:sz w:val="24"/>
                      <w:szCs w:val="24"/>
                    </w:rPr>
                    <w:t xml:space="preserve">роектом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 w:rsidRPr="00EF1270">
                    <w:rPr>
                      <w:rFonts w:ascii="Times New Roman" w:hAnsi="Times New Roman"/>
                      <w:sz w:val="24"/>
                      <w:szCs w:val="24"/>
                    </w:rPr>
                    <w:t>Шаг навстречу!»</w:t>
                  </w:r>
                </w:p>
              </w:txbxContent>
            </v:textbox>
          </v:roundrect>
        </w:pict>
      </w:r>
    </w:p>
    <w:p w:rsidR="00E628B3" w:rsidRPr="00E628B3" w:rsidRDefault="00E628B3" w:rsidP="00E628B3">
      <w:pPr>
        <w:spacing w:after="0" w:line="360" w:lineRule="auto"/>
        <w:ind w:firstLine="709"/>
        <w:jc w:val="both"/>
        <w:rPr>
          <w:rFonts w:ascii="Times New Roman" w:hAnsi="Times New Roman"/>
          <w:color w:val="C0504D" w:themeColor="accent2"/>
          <w:sz w:val="24"/>
          <w:szCs w:val="24"/>
        </w:rPr>
      </w:pPr>
    </w:p>
    <w:p w:rsidR="00EF1270" w:rsidRDefault="00EF1270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EF1270" w:rsidRDefault="00D76C5E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  <w:r>
        <w:rPr>
          <w:noProof/>
          <w:color w:val="000000" w:themeColor="text1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margin-left:264.15pt;margin-top:24.8pt;width:18.7pt;height:36.85pt;rotation:-2719334fd;z-index:251664384">
            <v:textbox style="layout-flow:vertical-ideographic"/>
          </v:shape>
        </w:pict>
      </w:r>
    </w:p>
    <w:p w:rsidR="00EF1270" w:rsidRDefault="00D76C5E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  <w:r>
        <w:rPr>
          <w:noProof/>
          <w:color w:val="000000" w:themeColor="text1"/>
        </w:rPr>
        <w:pict>
          <v:roundrect id="_x0000_s1029" style="position:absolute;margin-left:-8.65pt;margin-top:29.9pt;width:3in;height:106.3pt;z-index:251662336" arcsize="10923f">
            <v:textbox>
              <w:txbxContent>
                <w:p w:rsidR="008870B2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 w:rsidRPr="00EF1270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шаг</w:t>
                  </w:r>
                </w:p>
                <w:p w:rsidR="008870B2" w:rsidRPr="00234902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23490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Начальный этап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П</w:t>
                  </w:r>
                  <w:r w:rsidRPr="0023490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роекта</w:t>
                  </w:r>
                </w:p>
                <w:p w:rsidR="008870B2" w:rsidRPr="00EF1270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8870B2" w:rsidRPr="00EF1270" w:rsidRDefault="008870B2" w:rsidP="003F44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F1270">
                    <w:rPr>
                      <w:rFonts w:ascii="Times New Roman" w:hAnsi="Times New Roman"/>
                      <w:sz w:val="24"/>
                      <w:szCs w:val="24"/>
                    </w:rPr>
                    <w:t>Детские творческие работы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подготовленные к </w:t>
                  </w:r>
                  <w:r w:rsidRPr="002F4B9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EF1270">
                    <w:rPr>
                      <w:rFonts w:ascii="Times New Roman" w:hAnsi="Times New Roman"/>
                      <w:sz w:val="24"/>
                      <w:szCs w:val="24"/>
                    </w:rPr>
                    <w:t>роекту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8870B2" w:rsidRPr="00862939" w:rsidRDefault="008870B2" w:rsidP="00862939"/>
              </w:txbxContent>
            </v:textbox>
          </v:roundrect>
        </w:pict>
      </w:r>
      <w:r>
        <w:rPr>
          <w:noProof/>
          <w:color w:val="000000" w:themeColor="text1"/>
        </w:rPr>
        <w:pict>
          <v:roundrect id="_x0000_s1030" style="position:absolute;margin-left:207.35pt;margin-top:29.9pt;width:231.65pt;height:106.3pt;z-index:251663360" arcsize="10923f">
            <v:textbox style="mso-next-textbox:#_x0000_s1030">
              <w:txbxContent>
                <w:p w:rsidR="008870B2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 w:rsidRPr="00EF1270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шаг</w:t>
                  </w:r>
                </w:p>
                <w:p w:rsidR="008870B2" w:rsidRPr="00234902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23490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Начальный этап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П</w:t>
                  </w:r>
                  <w:r w:rsidRPr="0023490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роекта</w:t>
                  </w:r>
                </w:p>
                <w:p w:rsidR="008870B2" w:rsidRPr="00EF1270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8870B2" w:rsidRPr="00EF1270" w:rsidRDefault="008870B2" w:rsidP="003F44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Получение информации от </w:t>
                  </w:r>
                  <w:r w:rsidRPr="00EF1270">
                    <w:rPr>
                      <w:rFonts w:ascii="Times New Roman" w:hAnsi="Times New Roman"/>
                      <w:sz w:val="24"/>
                      <w:szCs w:val="24"/>
                    </w:rPr>
                    <w:t>зав.</w:t>
                  </w:r>
                  <w:ins w:id="15" w:author="Пользователь" w:date="2018-12-10T15:38:00Z"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ins>
                  <w:ins w:id="16" w:author="Пользователь" w:date="2018-12-10T15:39:00Z"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ins>
                  <w:r w:rsidRPr="00EF1270">
                    <w:rPr>
                      <w:rFonts w:ascii="Times New Roman" w:hAnsi="Times New Roman"/>
                      <w:sz w:val="24"/>
                      <w:szCs w:val="24"/>
                    </w:rPr>
                    <w:t>отделом и педагогов творче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ских объединений, участвующих в П</w:t>
                  </w:r>
                  <w:r w:rsidRPr="00EF1270">
                    <w:rPr>
                      <w:rFonts w:ascii="Times New Roman" w:hAnsi="Times New Roman"/>
                      <w:sz w:val="24"/>
                      <w:szCs w:val="24"/>
                    </w:rPr>
                    <w:t>роекте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roundrect>
        </w:pict>
      </w:r>
      <w:r>
        <w:rPr>
          <w:noProof/>
          <w:color w:val="000000" w:themeColor="text1"/>
        </w:rPr>
        <w:pict>
          <v:shape id="_x0000_s1028" type="#_x0000_t67" style="position:absolute;margin-left:135.8pt;margin-top:-7.1pt;width:18.7pt;height:39.95pt;rotation:3104561fd;z-index:251661312">
            <v:textbox style="layout-flow:vertical-ideographic"/>
          </v:shape>
        </w:pict>
      </w:r>
    </w:p>
    <w:p w:rsidR="00EF1270" w:rsidRDefault="00EF1270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EF1270" w:rsidRDefault="00EF1270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EF1270" w:rsidRDefault="00EF1270" w:rsidP="00862939">
      <w:pPr>
        <w:pStyle w:val="afc"/>
        <w:shd w:val="clear" w:color="auto" w:fill="FFFFFF"/>
        <w:spacing w:before="120" w:beforeAutospacing="0" w:after="360" w:afterAutospacing="0"/>
        <w:jc w:val="center"/>
        <w:rPr>
          <w:color w:val="000000" w:themeColor="text1"/>
        </w:rPr>
      </w:pPr>
    </w:p>
    <w:p w:rsidR="00EF1270" w:rsidRDefault="00D76C5E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  <w:r>
        <w:rPr>
          <w:noProof/>
          <w:color w:val="000000" w:themeColor="text1"/>
        </w:rPr>
        <w:pict>
          <v:shape id="_x0000_s1037" type="#_x0000_t67" style="position:absolute;margin-left:192.95pt;margin-top:9.05pt;width:28.15pt;height:38.2pt;z-index:251668480">
            <v:textbox style="layout-flow:vertical-ideographic"/>
          </v:shape>
        </w:pict>
      </w:r>
    </w:p>
    <w:p w:rsidR="00862939" w:rsidRDefault="00D76C5E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  <w:r>
        <w:rPr>
          <w:noProof/>
          <w:color w:val="000000" w:themeColor="text1"/>
        </w:rPr>
        <w:pict>
          <v:roundrect id="_x0000_s1034" style="position:absolute;margin-left:52.6pt;margin-top:23.7pt;width:312.4pt;height:203.5pt;z-index:251667456" arcsize="10923f">
            <v:textbox>
              <w:txbxContent>
                <w:p w:rsidR="008870B2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 w:rsidRPr="00EF1270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шаг</w:t>
                  </w:r>
                </w:p>
                <w:p w:rsidR="008870B2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23490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Организационный этап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Проекта</w:t>
                  </w:r>
                </w:p>
                <w:p w:rsidR="008870B2" w:rsidRPr="00234902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8870B2" w:rsidRDefault="008870B2" w:rsidP="003F44D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62939">
                    <w:rPr>
                      <w:rFonts w:ascii="Times New Roman" w:hAnsi="Times New Roman"/>
                      <w:sz w:val="24"/>
                      <w:szCs w:val="24"/>
                    </w:rPr>
                    <w:t>Знакомство учащихся и их родителей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 </w:t>
                  </w:r>
                  <w:r w:rsidRPr="002F4B9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862939">
                    <w:rPr>
                      <w:rFonts w:ascii="Times New Roman" w:hAnsi="Times New Roman"/>
                      <w:sz w:val="24"/>
                      <w:szCs w:val="24"/>
                    </w:rPr>
                    <w:t>роектом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</w:p>
                <w:p w:rsidR="008870B2" w:rsidRDefault="008870B2" w:rsidP="003F44D8">
                  <w:pPr>
                    <w:pStyle w:val="ac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62939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получение информации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 занятиях;</w:t>
                  </w:r>
                </w:p>
                <w:p w:rsidR="008870B2" w:rsidRDefault="008870B2" w:rsidP="003F44D8">
                  <w:pPr>
                    <w:pStyle w:val="ac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взаимодействие учащихся и их родителей различных творческих объединений по разным направлениям деятельности;</w:t>
                  </w:r>
                </w:p>
                <w:p w:rsidR="008870B2" w:rsidRDefault="008870B2" w:rsidP="003F44D8">
                  <w:pPr>
                    <w:pStyle w:val="ac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информация через социальные сети - ВКонтакте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www</w:t>
                  </w:r>
                  <w:r w:rsidRPr="00862939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vk.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com</w:t>
                  </w:r>
                  <w:r w:rsidRPr="00862939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 facebook.com по ссылк</w:t>
                  </w:r>
                  <w:r w:rsidRPr="002F4B98">
                    <w:rPr>
                      <w:rFonts w:ascii="Times New Roman" w:hAnsi="Times New Roman"/>
                      <w:sz w:val="24"/>
                      <w:szCs w:val="24"/>
                    </w:rPr>
                    <w:t>ам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8870B2" w:rsidRPr="00862939" w:rsidRDefault="008870B2" w:rsidP="003F44D8">
                  <w:pPr>
                    <w:pStyle w:val="ac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сайт «Линия жизни»</w:t>
                  </w:r>
                  <w:r w:rsidRPr="002F4B98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https</w:t>
                  </w:r>
                  <w:r w:rsidRPr="002F4B98">
                    <w:rPr>
                      <w:rFonts w:ascii="Times New Roman" w:hAnsi="Times New Roman"/>
                      <w:sz w:val="24"/>
                      <w:szCs w:val="24"/>
                    </w:rPr>
                    <w:t>://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www</w:t>
                  </w:r>
                  <w:r w:rsidRPr="002F4B98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life</w:t>
                  </w:r>
                  <w:r w:rsidRPr="002F4B9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line</w:t>
                  </w:r>
                  <w:r w:rsidRPr="002F4B98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ru</w:t>
                  </w:r>
                  <w:r w:rsidRPr="002F4B98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8870B2" w:rsidRPr="00862939" w:rsidRDefault="008870B2" w:rsidP="00234902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862939" w:rsidRDefault="00862939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862939" w:rsidRDefault="00862939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862939" w:rsidRDefault="00862939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862939" w:rsidRDefault="00862939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862939" w:rsidRDefault="00862939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862939" w:rsidRDefault="00862939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862939" w:rsidRDefault="00D76C5E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  <w:r>
        <w:rPr>
          <w:noProof/>
          <w:color w:val="000000" w:themeColor="text1"/>
        </w:rPr>
        <w:pict>
          <v:shape id="_x0000_s1039" type="#_x0000_t67" style="position:absolute;margin-left:199.8pt;margin-top:10.25pt;width:31.95pt;height:37.4pt;z-index:251670528">
            <v:textbox style="layout-flow:vertical-ideographic"/>
          </v:shape>
        </w:pict>
      </w:r>
    </w:p>
    <w:p w:rsidR="002F4B98" w:rsidRDefault="00D76C5E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  <w:r>
        <w:rPr>
          <w:noProof/>
          <w:color w:val="000000" w:themeColor="text1"/>
        </w:rPr>
        <w:pict>
          <v:roundrect id="_x0000_s1038" style="position:absolute;margin-left:107.1pt;margin-top:14.3pt;width:199.1pt;height:83.65pt;z-index:251669504" arcsize="10923f">
            <v:textbox>
              <w:txbxContent>
                <w:p w:rsidR="008870B2" w:rsidRPr="003F44D8" w:rsidRDefault="008870B2" w:rsidP="003F44D8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F44D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IV</w:t>
                  </w:r>
                  <w:r w:rsidRPr="003F44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шаг</w:t>
                  </w:r>
                </w:p>
                <w:p w:rsidR="008870B2" w:rsidRDefault="008870B2" w:rsidP="003F44D8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3F44D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Основной этап Проекта</w:t>
                  </w:r>
                </w:p>
                <w:p w:rsidR="008870B2" w:rsidRDefault="008870B2" w:rsidP="003F44D8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8870B2" w:rsidRPr="003F44D8" w:rsidRDefault="008870B2" w:rsidP="003F44D8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F44D8">
                    <w:rPr>
                      <w:rFonts w:ascii="Times New Roman" w:hAnsi="Times New Roman"/>
                      <w:sz w:val="24"/>
                      <w:szCs w:val="24"/>
                    </w:rPr>
                    <w:t>Участие учащихся в Проекте</w:t>
                  </w:r>
                </w:p>
              </w:txbxContent>
            </v:textbox>
          </v:roundrect>
        </w:pict>
      </w:r>
    </w:p>
    <w:p w:rsidR="002F4B98" w:rsidRDefault="002F4B98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2F4B98" w:rsidRDefault="002F4B98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D16558" w:rsidRDefault="00D16558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2F4B98" w:rsidRDefault="00D76C5E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  <w:r>
        <w:rPr>
          <w:noProof/>
          <w:color w:val="000000" w:themeColor="text1"/>
        </w:rPr>
        <w:pict>
          <v:shape id="_x0000_s1042" type="#_x0000_t67" style="position:absolute;margin-left:260.55pt;margin-top:2.55pt;width:18.7pt;height:39.95pt;rotation:-2615007fd;z-index:251672576">
            <v:textbox style="layout-flow:vertical-ideographic"/>
          </v:shape>
        </w:pict>
      </w:r>
      <w:r>
        <w:rPr>
          <w:noProof/>
          <w:color w:val="000000" w:themeColor="text1"/>
        </w:rPr>
        <w:pict>
          <v:shape id="_x0000_s1041" type="#_x0000_t67" style="position:absolute;margin-left:147.8pt;margin-top:2.55pt;width:18.7pt;height:39.95pt;rotation:3104561fd;z-index:251671552">
            <v:textbox style="layout-flow:vertical-ideographic"/>
          </v:shape>
        </w:pict>
      </w:r>
    </w:p>
    <w:p w:rsidR="00234902" w:rsidRDefault="00D76C5E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  <w:r>
        <w:rPr>
          <w:noProof/>
          <w:color w:val="000000" w:themeColor="text1"/>
        </w:rPr>
        <w:lastRenderedPageBreak/>
        <w:pict>
          <v:roundrect id="_x0000_s1043" style="position:absolute;margin-left:-8.55pt;margin-top:10.7pt;width:225.25pt;height:404.55pt;z-index:251673600" arcsize="10923f">
            <v:textbox style="mso-next-textbox:#_x0000_s1043">
              <w:txbxContent>
                <w:p w:rsidR="008870B2" w:rsidRPr="00755D1E" w:rsidRDefault="008870B2" w:rsidP="00755D1E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55D1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Творческое объединение</w:t>
                  </w:r>
                </w:p>
                <w:p w:rsidR="008870B2" w:rsidRDefault="008870B2" w:rsidP="00755D1E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55D1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«Основы тележурналистики»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  <w:p w:rsidR="008870B2" w:rsidRDefault="008870B2" w:rsidP="00755D1E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55D1E">
                    <w:rPr>
                      <w:rFonts w:ascii="Times New Roman" w:hAnsi="Times New Roman"/>
                      <w:sz w:val="24"/>
                      <w:szCs w:val="24"/>
                    </w:rPr>
                    <w:t>составление плана работы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,распределение ролей (инновационные технологии «Мозговой штурм» и «Метод проектов»);</w:t>
                  </w:r>
                </w:p>
                <w:p w:rsidR="008870B2" w:rsidRDefault="008870B2" w:rsidP="00755D1E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вводная часть (технология дистанционного обучения);</w:t>
                  </w:r>
                </w:p>
                <w:p w:rsidR="008870B2" w:rsidRDefault="008870B2" w:rsidP="00755D1E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написание сценария для видеосъемки (инновационная технология развития критического мышления);</w:t>
                  </w:r>
                </w:p>
                <w:p w:rsidR="008870B2" w:rsidRDefault="008870B2" w:rsidP="00755D1E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реализация творческих идей – видеосъемка (инновационная технология «Ситуационный анализ» (кейсовая технология);</w:t>
                  </w:r>
                </w:p>
                <w:p w:rsidR="008870B2" w:rsidRPr="00755D1E" w:rsidRDefault="008870B2" w:rsidP="00755D1E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обработка полученного материала, монтаж видео (инновационная технология «Педагогическая мастерская»).</w:t>
                  </w:r>
                </w:p>
                <w:p w:rsidR="008870B2" w:rsidRPr="00EF1270" w:rsidRDefault="008870B2" w:rsidP="00755D1E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color w:val="000000" w:themeColor="text1"/>
        </w:rPr>
        <w:pict>
          <v:roundrect id="_x0000_s1044" style="position:absolute;margin-left:216.7pt;margin-top:10.7pt;width:222.4pt;height:404.55pt;z-index:251674624" arcsize="10923f">
            <v:textbox style="mso-next-textbox:#_x0000_s1044">
              <w:txbxContent>
                <w:p w:rsidR="008870B2" w:rsidRPr="00755D1E" w:rsidRDefault="008870B2" w:rsidP="00755D1E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55D1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Творческое объединение </w:t>
                  </w:r>
                </w:p>
                <w:p w:rsidR="008870B2" w:rsidRDefault="008870B2" w:rsidP="00755D1E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55D1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«Фотодело»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  <w:p w:rsidR="008870B2" w:rsidRDefault="008870B2" w:rsidP="001B25D2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55D1E">
                    <w:rPr>
                      <w:rFonts w:ascii="Times New Roman" w:hAnsi="Times New Roman"/>
                      <w:sz w:val="24"/>
                      <w:szCs w:val="24"/>
                    </w:rPr>
                    <w:t>составление плана работы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распределение ролей (инновационные технологии «Мозговой штурм» и «Метод проектов»);</w:t>
                  </w:r>
                </w:p>
                <w:p w:rsidR="008870B2" w:rsidRPr="001B25D2" w:rsidRDefault="008870B2" w:rsidP="001B25D2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вводная часть (технология дистанционного обучения);</w:t>
                  </w:r>
                </w:p>
                <w:p w:rsidR="008870B2" w:rsidRDefault="008870B2" w:rsidP="001B25D2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самостоятельная работа: съемка объектов по плану Проекта с подключением родителей (технология «Педагогика сотрудничества»);</w:t>
                  </w:r>
                </w:p>
                <w:p w:rsidR="008870B2" w:rsidRDefault="008870B2" w:rsidP="00B638AF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съемка репродукций (детские рисунки), предметная съемка </w:t>
                  </w:r>
                  <w:r w:rsidRPr="00B638AF">
                    <w:rPr>
                      <w:rFonts w:ascii="Times New Roman" w:hAnsi="Times New Roman"/>
                      <w:sz w:val="24"/>
                      <w:szCs w:val="24"/>
                    </w:rPr>
                    <w:t>в павильоне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(«Групповые технологии»)</w:t>
                  </w:r>
                  <w:r w:rsidRPr="00B638AF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8870B2" w:rsidRDefault="008870B2" w:rsidP="00B638AF">
                  <w:pPr>
                    <w:pStyle w:val="aa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обработка полученных фотографий в программе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AdobePhotoshop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(инновационная технология «Педагогическая мастерская»).</w:t>
                  </w:r>
                </w:p>
                <w:p w:rsidR="008870B2" w:rsidRPr="00755D1E" w:rsidRDefault="008870B2" w:rsidP="00755D1E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8870B2" w:rsidRPr="00755D1E" w:rsidRDefault="008870B2" w:rsidP="00755D1E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3F44D8" w:rsidRDefault="003F44D8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3F44D8" w:rsidRDefault="003F44D8" w:rsidP="001F43D4">
      <w:pPr>
        <w:pStyle w:val="afc"/>
        <w:shd w:val="clear" w:color="auto" w:fill="FFFFFF"/>
        <w:spacing w:before="120" w:beforeAutospacing="0" w:after="360" w:afterAutospacing="0"/>
        <w:rPr>
          <w:color w:val="000000" w:themeColor="text1"/>
        </w:rPr>
      </w:pPr>
    </w:p>
    <w:p w:rsidR="00755D1E" w:rsidRDefault="00755D1E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5D1E" w:rsidRDefault="00755D1E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5D1E" w:rsidRDefault="00755D1E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5D1E" w:rsidRDefault="00755D1E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57ED8" w:rsidRDefault="00057ED8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57ED8" w:rsidRDefault="00057ED8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B25D2" w:rsidRDefault="001B25D2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B25D2" w:rsidRDefault="001B25D2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B25D2" w:rsidRDefault="001B25D2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B25D2" w:rsidRDefault="001B25D2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B25D2" w:rsidRDefault="001B25D2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B25D2" w:rsidRDefault="001B25D2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707DA" w:rsidRDefault="004707DA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707DA" w:rsidRDefault="004707DA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707DA" w:rsidRDefault="00D76C5E" w:rsidP="003F44D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5" type="#_x0000_t67" style="position:absolute;margin-left:191.7pt;margin-top:.15pt;width:46.3pt;height:69.85pt;z-index:251675648">
            <v:textbox style="layout-flow:vertical-ideographic"/>
          </v:shape>
        </w:pict>
      </w:r>
    </w:p>
    <w:p w:rsidR="00FB40BA" w:rsidRDefault="00FB40BA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B40BA" w:rsidRDefault="00FB40BA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B40BA" w:rsidRDefault="00FB40BA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B40BA" w:rsidRDefault="00D76C5E" w:rsidP="003F44D8">
      <w:pPr>
        <w:spacing w:line="240" w:lineRule="auto"/>
        <w:rPr>
          <w:rFonts w:ascii="Times New Roman" w:hAnsi="Times New Roman"/>
          <w:sz w:val="24"/>
          <w:szCs w:val="24"/>
        </w:rPr>
      </w:pPr>
      <w:r w:rsidRPr="00D76C5E">
        <w:rPr>
          <w:rFonts w:ascii="Times New Roman" w:hAnsi="Times New Roman"/>
          <w:b/>
          <w:noProof/>
          <w:sz w:val="24"/>
          <w:szCs w:val="24"/>
          <w:lang w:eastAsia="ru-RU"/>
        </w:rPr>
        <w:pict>
          <v:roundrect id="_x0000_s1046" style="position:absolute;margin-left:52.7pt;margin-top:-16pt;width:359.35pt;height:225.35pt;z-index:251676672" arcsize="10923f">
            <v:textbox>
              <w:txbxContent>
                <w:p w:rsidR="008870B2" w:rsidRPr="003F44D8" w:rsidRDefault="008870B2" w:rsidP="00FB40BA">
                  <w:pPr>
                    <w:pStyle w:val="aa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F44D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  <w:r w:rsidRPr="003F44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шаг</w:t>
                  </w:r>
                </w:p>
                <w:p w:rsidR="008870B2" w:rsidRDefault="008870B2" w:rsidP="00FB40BA">
                  <w:pPr>
                    <w:spacing w:after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Заключительны</w:t>
                  </w:r>
                  <w:r w:rsidRPr="003F44D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й этап Проекта</w:t>
                  </w:r>
                </w:p>
                <w:p w:rsidR="008870B2" w:rsidRDefault="008870B2" w:rsidP="00FB40BA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870B2" w:rsidRDefault="008870B2" w:rsidP="00FB40BA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Рефлексия полученного опыта, взаимодействие с социальными партнерами:</w:t>
                  </w:r>
                </w:p>
                <w:p w:rsidR="008870B2" w:rsidRDefault="008870B2" w:rsidP="00FB40BA">
                  <w:pPr>
                    <w:pStyle w:val="ac"/>
                    <w:numPr>
                      <w:ilvl w:val="0"/>
                      <w:numId w:val="12"/>
                    </w:num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Представительство северо-западного региона Благотворительного фонда «Линия жизни»;</w:t>
                  </w:r>
                </w:p>
                <w:p w:rsidR="008870B2" w:rsidRDefault="008870B2" w:rsidP="00FB40BA">
                  <w:pPr>
                    <w:pStyle w:val="ac"/>
                    <w:numPr>
                      <w:ilvl w:val="0"/>
                      <w:numId w:val="12"/>
                    </w:num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Типография «Вертикаль» (полиграфические услуги);</w:t>
                  </w:r>
                </w:p>
                <w:p w:rsidR="008870B2" w:rsidRPr="00FB40BA" w:rsidRDefault="008870B2" w:rsidP="001C17BE">
                  <w:pPr>
                    <w:pStyle w:val="ac"/>
                    <w:numPr>
                      <w:ilvl w:val="0"/>
                      <w:numId w:val="12"/>
                    </w:num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17BE">
                    <w:rPr>
                      <w:rFonts w:ascii="Times New Roman" w:hAnsi="Times New Roman"/>
                      <w:sz w:val="24"/>
                      <w:szCs w:val="24"/>
                    </w:rPr>
                    <w:t>Северо-Западная дирекция скоростного сообщения, служба корпоративных коммуникаций Октябрьской железной дороги (ОАО «Российские железные дороги»).</w:t>
                  </w:r>
                </w:p>
              </w:txbxContent>
            </v:textbox>
          </v:roundrect>
        </w:pict>
      </w:r>
    </w:p>
    <w:p w:rsidR="00FB40BA" w:rsidRDefault="00FB40BA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C17BE" w:rsidRDefault="001C17BE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C17BE" w:rsidRDefault="001C17BE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C17BE" w:rsidRDefault="001C17BE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C17BE" w:rsidRDefault="001C17BE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C17BE" w:rsidRDefault="001C17BE" w:rsidP="003F44D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71F92" w:rsidRDefault="00F71F92" w:rsidP="00480A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6D74" w:rsidRDefault="005C6D74" w:rsidP="00480A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Подводя итог, можно сказать, что использование информационно-коммуникационных технологий в образовательных маршрутах двух дополнительных программ и социальном долгосрочном проекте «Шаг навстречу!» дает существенные результаты.</w:t>
      </w:r>
    </w:p>
    <w:p w:rsidR="005C6D74" w:rsidRDefault="005C6D74" w:rsidP="00FB6C3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C6D74">
        <w:rPr>
          <w:rFonts w:ascii="Times New Roman" w:hAnsi="Times New Roman"/>
          <w:b/>
          <w:sz w:val="24"/>
          <w:szCs w:val="24"/>
        </w:rPr>
        <w:t>Для учащихся:</w:t>
      </w:r>
    </w:p>
    <w:p w:rsidR="00FB6C32" w:rsidRDefault="00FB6C32" w:rsidP="00FB6C32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повышает интерес к обучению;</w:t>
      </w:r>
    </w:p>
    <w:p w:rsidR="003C4AAC" w:rsidRPr="00FB6C32" w:rsidRDefault="003C4AAC" w:rsidP="00FB6C32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позволяет </w:t>
      </w:r>
      <w:r w:rsidR="00901152">
        <w:rPr>
          <w:rFonts w:ascii="Times New Roman" w:hAnsi="Times New Roman"/>
          <w:sz w:val="24"/>
          <w:szCs w:val="24"/>
        </w:rPr>
        <w:t xml:space="preserve">удовлетворить образовательные потребности и развить творческие </w:t>
      </w:r>
      <w:r>
        <w:rPr>
          <w:rFonts w:ascii="Times New Roman" w:hAnsi="Times New Roman"/>
          <w:sz w:val="24"/>
          <w:szCs w:val="24"/>
        </w:rPr>
        <w:t>способности детей;</w:t>
      </w:r>
    </w:p>
    <w:p w:rsidR="00FB6C32" w:rsidRPr="00FB6C32" w:rsidRDefault="00FB6C32" w:rsidP="00FB6C32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способствуют более осмысленному закреплению теоретического материала и развитию практических умений и навыков;</w:t>
      </w:r>
    </w:p>
    <w:p w:rsidR="00FB6C32" w:rsidRPr="00FB6C32" w:rsidRDefault="00FB6C32" w:rsidP="00FB6C32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помогает сориентироваться в обширной и разнообразной учебной информации и найти подходящую именно ему образовательную траекторию;</w:t>
      </w:r>
    </w:p>
    <w:p w:rsidR="00FB6C32" w:rsidRDefault="00FB6C32" w:rsidP="00FB6C32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расширяет возможности для личностного и «профессионального» общения со сверстниками</w:t>
      </w:r>
      <w:r w:rsidR="003C4AAC">
        <w:rPr>
          <w:rFonts w:ascii="Times New Roman" w:hAnsi="Times New Roman"/>
          <w:sz w:val="24"/>
          <w:szCs w:val="24"/>
        </w:rPr>
        <w:t>,</w:t>
      </w:r>
      <w:r w:rsidRPr="00FB6C32">
        <w:rPr>
          <w:rFonts w:ascii="Times New Roman" w:hAnsi="Times New Roman"/>
          <w:sz w:val="24"/>
          <w:szCs w:val="24"/>
        </w:rPr>
        <w:t xml:space="preserve"> педагогами</w:t>
      </w:r>
      <w:r w:rsidR="003C4AAC">
        <w:rPr>
          <w:rFonts w:ascii="Times New Roman" w:hAnsi="Times New Roman"/>
          <w:sz w:val="24"/>
          <w:szCs w:val="24"/>
        </w:rPr>
        <w:t xml:space="preserve"> и профессионалами (тележурналисты, фотографы)</w:t>
      </w:r>
      <w:r w:rsidRPr="00FB6C32">
        <w:rPr>
          <w:rFonts w:ascii="Times New Roman" w:hAnsi="Times New Roman"/>
          <w:sz w:val="24"/>
          <w:szCs w:val="24"/>
        </w:rPr>
        <w:t xml:space="preserve">; </w:t>
      </w:r>
    </w:p>
    <w:p w:rsidR="003C4AAC" w:rsidRDefault="003C4AAC" w:rsidP="00FB6C32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способствует успешной социализации и адаптации учащихся в обществе;</w:t>
      </w:r>
    </w:p>
    <w:p w:rsidR="003C4AAC" w:rsidRPr="00FB6C32" w:rsidRDefault="003C4AAC" w:rsidP="00FB6C32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способствует формированию социальной компетенции учащихся;</w:t>
      </w:r>
    </w:p>
    <w:p w:rsidR="00FB6C32" w:rsidRDefault="00FB6C32" w:rsidP="00FB6C32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пособствует успешному участию уча</w:t>
      </w:r>
      <w:r w:rsidRPr="00FB6C32">
        <w:rPr>
          <w:rFonts w:ascii="Times New Roman" w:hAnsi="Times New Roman"/>
          <w:sz w:val="24"/>
          <w:szCs w:val="24"/>
        </w:rPr>
        <w:t xml:space="preserve">щихся в городских, Всероссийских и Международных </w:t>
      </w:r>
      <w:r w:rsidR="003C4AAC">
        <w:rPr>
          <w:rFonts w:ascii="Times New Roman" w:hAnsi="Times New Roman"/>
          <w:sz w:val="24"/>
          <w:szCs w:val="24"/>
        </w:rPr>
        <w:t>конкурсах;</w:t>
      </w:r>
    </w:p>
    <w:p w:rsidR="003C4AAC" w:rsidRPr="00FB6C32" w:rsidRDefault="003C4AAC" w:rsidP="00FB6C32">
      <w:pPr>
        <w:pStyle w:val="ac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способствует формированию интереса к миру профессий как актуализация предпрофильной подготовки.</w:t>
      </w:r>
    </w:p>
    <w:p w:rsidR="00FB6C32" w:rsidRPr="00FB6C32" w:rsidRDefault="00FB6C32" w:rsidP="00FB6C3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родителей уча</w:t>
      </w:r>
      <w:r w:rsidRPr="00FB6C32">
        <w:rPr>
          <w:rFonts w:ascii="Times New Roman" w:hAnsi="Times New Roman"/>
          <w:b/>
          <w:sz w:val="24"/>
          <w:szCs w:val="24"/>
        </w:rPr>
        <w:t>щихся:</w:t>
      </w:r>
    </w:p>
    <w:p w:rsidR="00FB6C32" w:rsidRPr="00FB6C32" w:rsidRDefault="00FB6C32" w:rsidP="00FB6C32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делает процесс обучения детей открытым, позволяет познакомиться с программой обучения и творческими достижениями детей, их личностным и «профессиональным» ростом;</w:t>
      </w:r>
    </w:p>
    <w:p w:rsidR="00FB6C32" w:rsidRPr="00FB6C32" w:rsidRDefault="00FB6C32" w:rsidP="00FB6C32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позволяет активно включиться в образовательный процесс и творческую жизнь детского коллектива</w:t>
      </w:r>
      <w:r>
        <w:rPr>
          <w:rFonts w:ascii="Times New Roman" w:hAnsi="Times New Roman"/>
          <w:sz w:val="24"/>
          <w:szCs w:val="24"/>
        </w:rPr>
        <w:t>.</w:t>
      </w:r>
    </w:p>
    <w:p w:rsidR="00FB6C32" w:rsidRPr="00FB6C32" w:rsidRDefault="00FB6C32" w:rsidP="00FB6C3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FB6C32">
        <w:rPr>
          <w:rFonts w:ascii="Times New Roman" w:hAnsi="Times New Roman"/>
          <w:b/>
          <w:sz w:val="24"/>
          <w:szCs w:val="24"/>
        </w:rPr>
        <w:t>ля педагога:</w:t>
      </w:r>
    </w:p>
    <w:p w:rsidR="00FB6C32" w:rsidRPr="00DD6284" w:rsidRDefault="00FB6C32" w:rsidP="00FB6C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позволяет расширить горизонты традиционного обучения, наиболее пол</w:t>
      </w:r>
      <w:r>
        <w:rPr>
          <w:rFonts w:ascii="Times New Roman" w:hAnsi="Times New Roman"/>
          <w:sz w:val="24"/>
          <w:szCs w:val="24"/>
        </w:rPr>
        <w:t>но и разносторонне раскрыть темы образовательных программ</w:t>
      </w:r>
      <w:r w:rsidRPr="00FB6C32">
        <w:rPr>
          <w:rFonts w:ascii="Times New Roman" w:hAnsi="Times New Roman"/>
          <w:sz w:val="24"/>
          <w:szCs w:val="24"/>
        </w:rPr>
        <w:t>, а также сделать процесс обучения для современных детей более интересным;</w:t>
      </w:r>
    </w:p>
    <w:p w:rsidR="00DD6284" w:rsidRPr="00FB6C32" w:rsidRDefault="00DD6284" w:rsidP="00DD628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активизирует использование в педагогической практике инновационных педагогических идей образовательных моделей и технологий;</w:t>
      </w:r>
    </w:p>
    <w:p w:rsidR="00FB6C32" w:rsidRPr="00FB6C32" w:rsidRDefault="00FB6C32" w:rsidP="00FB6C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позволяет профессионально совершенствоваться, овладевать современными</w:t>
      </w:r>
    </w:p>
    <w:p w:rsidR="00FB6C32" w:rsidRPr="00FB6C32" w:rsidRDefault="00FB6C32" w:rsidP="00FB6C32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 xml:space="preserve">профессиональными компетенциями в области инновационной педагогической </w:t>
      </w:r>
      <w:r w:rsidRPr="00FB6C32">
        <w:rPr>
          <w:rFonts w:ascii="Times New Roman" w:hAnsi="Times New Roman"/>
          <w:sz w:val="24"/>
          <w:szCs w:val="24"/>
        </w:rPr>
        <w:lastRenderedPageBreak/>
        <w:t>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FB6C32" w:rsidRPr="00FB6C32" w:rsidRDefault="00FB6C32" w:rsidP="00FB6C3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FB6C32">
        <w:rPr>
          <w:rFonts w:ascii="Times New Roman" w:hAnsi="Times New Roman"/>
          <w:b/>
          <w:sz w:val="24"/>
          <w:szCs w:val="24"/>
        </w:rPr>
        <w:t xml:space="preserve">ля учреждения: </w:t>
      </w:r>
    </w:p>
    <w:p w:rsidR="003C4AAC" w:rsidRDefault="003C4AAC" w:rsidP="00FB6C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расширяет образовательное пространство и проектирование дальнейшего сотрудничества с социальными партнерами;</w:t>
      </w:r>
    </w:p>
    <w:p w:rsidR="00FB6C32" w:rsidRPr="00FB6C32" w:rsidRDefault="00FB6C32" w:rsidP="00FB6C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даёт возможность эффективно использовать творческий потенциал педагога дополнительного образования и современное материально-техническое оснащение образовательного процесса;</w:t>
      </w:r>
    </w:p>
    <w:p w:rsidR="00FB6C32" w:rsidRDefault="00FB6C32" w:rsidP="00FB6C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позволяет повысить эффективность и качество реализуемых образовательных программ;</w:t>
      </w:r>
    </w:p>
    <w:p w:rsidR="003C4AAC" w:rsidRDefault="003C4AAC" w:rsidP="00FB6C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повышает воспитательный потенциал образова</w:t>
      </w:r>
      <w:r w:rsidR="00DD6284">
        <w:rPr>
          <w:rFonts w:ascii="Times New Roman" w:hAnsi="Times New Roman"/>
          <w:sz w:val="24"/>
          <w:szCs w:val="24"/>
        </w:rPr>
        <w:t xml:space="preserve">тельного процесса в рамках </w:t>
      </w:r>
      <w:del w:id="17" w:author="user" w:date="2018-12-01T23:37:00Z">
        <w:r w:rsidDel="00901152">
          <w:rPr>
            <w:rFonts w:ascii="Times New Roman" w:hAnsi="Times New Roman"/>
            <w:sz w:val="24"/>
            <w:szCs w:val="24"/>
          </w:rPr>
          <w:delText xml:space="preserve"> </w:delText>
        </w:r>
      </w:del>
      <w:r>
        <w:rPr>
          <w:rFonts w:ascii="Times New Roman" w:hAnsi="Times New Roman"/>
          <w:sz w:val="24"/>
          <w:szCs w:val="24"/>
        </w:rPr>
        <w:t>д</w:t>
      </w:r>
      <w:r w:rsidR="00DD6284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полнительного образования детей;</w:t>
      </w:r>
    </w:p>
    <w:p w:rsidR="00FB6C32" w:rsidRDefault="00FB6C32" w:rsidP="00FB6C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B6C32">
        <w:rPr>
          <w:rFonts w:ascii="Times New Roman" w:hAnsi="Times New Roman"/>
          <w:sz w:val="24"/>
          <w:szCs w:val="24"/>
        </w:rPr>
        <w:t>способствует созданию и распространению инновационного педагогического опыта в системе дополнительного образования детей.</w:t>
      </w:r>
    </w:p>
    <w:p w:rsidR="00DD6284" w:rsidRDefault="00DD6284" w:rsidP="00DD6284">
      <w:pPr>
        <w:pStyle w:val="ac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D6284">
        <w:rPr>
          <w:rFonts w:ascii="Times New Roman" w:hAnsi="Times New Roman"/>
          <w:b/>
          <w:sz w:val="24"/>
          <w:szCs w:val="24"/>
        </w:rPr>
        <w:t>Для социальных партнеров:</w:t>
      </w:r>
    </w:p>
    <w:p w:rsidR="00DD6284" w:rsidRDefault="00DD6284" w:rsidP="00F71F92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71F92">
        <w:rPr>
          <w:rFonts w:ascii="Times New Roman" w:hAnsi="Times New Roman"/>
          <w:sz w:val="24"/>
          <w:szCs w:val="24"/>
        </w:rPr>
        <w:t>способствует апробированию различных моделей взаимодействия с учреждением дополнительного образования;</w:t>
      </w:r>
    </w:p>
    <w:p w:rsidR="00F71F92" w:rsidRDefault="00F71F92" w:rsidP="00F71F92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способствует реализации совместных творческих проектов;</w:t>
      </w:r>
    </w:p>
    <w:p w:rsidR="00F71F92" w:rsidRDefault="00F71F92" w:rsidP="00F71F92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способствует организации взаимодействия образовательного и проектного партнерства, позволяющее двум и более учреждениям находить общие интересы, действовать совместно для достижения конкретных социально-педагогических результатов;</w:t>
      </w:r>
    </w:p>
    <w:p w:rsidR="00F71F92" w:rsidRPr="00F71F92" w:rsidRDefault="00F71F92" w:rsidP="00F71F92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способствует апробации инновационных подходов и нетрадиционных форм взаимодействия с учреждением дополнительного образования.</w:t>
      </w:r>
    </w:p>
    <w:p w:rsidR="00480AF5" w:rsidRPr="00480AF5" w:rsidRDefault="00480AF5" w:rsidP="00480A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AF5">
        <w:rPr>
          <w:rFonts w:ascii="Times New Roman" w:hAnsi="Times New Roman"/>
          <w:sz w:val="24"/>
          <w:szCs w:val="24"/>
        </w:rPr>
        <w:t xml:space="preserve">Таким образом, средства ИКТ способствуют повышению </w:t>
      </w:r>
      <w:r w:rsidR="004939A6">
        <w:rPr>
          <w:rFonts w:ascii="Times New Roman" w:hAnsi="Times New Roman"/>
          <w:sz w:val="24"/>
          <w:szCs w:val="24"/>
        </w:rPr>
        <w:t xml:space="preserve">эффективности </w:t>
      </w:r>
      <w:r w:rsidRPr="00480AF5">
        <w:rPr>
          <w:rFonts w:ascii="Times New Roman" w:hAnsi="Times New Roman"/>
          <w:sz w:val="24"/>
          <w:szCs w:val="24"/>
        </w:rPr>
        <w:t xml:space="preserve">познавательного процесса, интереса учащихся, развитию индивидуальных особенностей личности, получению самообразования, развитию критического мышления. Также применение информационных технологий в образовательном процессе </w:t>
      </w:r>
      <w:r w:rsidR="004939A6">
        <w:rPr>
          <w:rFonts w:ascii="Times New Roman" w:hAnsi="Times New Roman"/>
          <w:sz w:val="24"/>
          <w:szCs w:val="24"/>
        </w:rPr>
        <w:t xml:space="preserve">стимулирует использование </w:t>
      </w:r>
      <w:r w:rsidRPr="00480AF5">
        <w:rPr>
          <w:rFonts w:ascii="Times New Roman" w:hAnsi="Times New Roman"/>
          <w:sz w:val="24"/>
          <w:szCs w:val="24"/>
        </w:rPr>
        <w:t>новы</w:t>
      </w:r>
      <w:r w:rsidR="004939A6">
        <w:rPr>
          <w:rFonts w:ascii="Times New Roman" w:hAnsi="Times New Roman"/>
          <w:sz w:val="24"/>
          <w:szCs w:val="24"/>
        </w:rPr>
        <w:t>х</w:t>
      </w:r>
      <w:r w:rsidR="00F71F92">
        <w:rPr>
          <w:rFonts w:ascii="Times New Roman" w:hAnsi="Times New Roman"/>
          <w:sz w:val="24"/>
          <w:szCs w:val="24"/>
        </w:rPr>
        <w:t xml:space="preserve"> </w:t>
      </w:r>
      <w:r w:rsidRPr="00480AF5">
        <w:rPr>
          <w:rFonts w:ascii="Times New Roman" w:hAnsi="Times New Roman"/>
          <w:sz w:val="24"/>
          <w:szCs w:val="24"/>
        </w:rPr>
        <w:t>метод</w:t>
      </w:r>
      <w:r w:rsidR="004939A6">
        <w:rPr>
          <w:rFonts w:ascii="Times New Roman" w:hAnsi="Times New Roman"/>
          <w:sz w:val="24"/>
          <w:szCs w:val="24"/>
        </w:rPr>
        <w:t>ов</w:t>
      </w:r>
      <w:r w:rsidRPr="00480AF5">
        <w:rPr>
          <w:rFonts w:ascii="Times New Roman" w:hAnsi="Times New Roman"/>
          <w:sz w:val="24"/>
          <w:szCs w:val="24"/>
        </w:rPr>
        <w:t xml:space="preserve"> обучения.</w:t>
      </w:r>
    </w:p>
    <w:p w:rsidR="00480AF5" w:rsidRPr="00480AF5" w:rsidRDefault="00480AF5" w:rsidP="00480A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AF5">
        <w:rPr>
          <w:rFonts w:ascii="Times New Roman" w:hAnsi="Times New Roman"/>
          <w:sz w:val="24"/>
          <w:szCs w:val="24"/>
        </w:rPr>
        <w:t xml:space="preserve">Освоение информационно-коммуникационных технологий вызывает большой интерес не только у детей, но и у их родителей, а также играет значительную роль в </w:t>
      </w:r>
      <w:r w:rsidR="004939A6">
        <w:rPr>
          <w:rFonts w:ascii="Times New Roman" w:hAnsi="Times New Roman"/>
          <w:sz w:val="24"/>
          <w:szCs w:val="24"/>
        </w:rPr>
        <w:t xml:space="preserve">совершенствовании </w:t>
      </w:r>
      <w:r w:rsidRPr="00480AF5">
        <w:rPr>
          <w:rFonts w:ascii="Times New Roman" w:hAnsi="Times New Roman"/>
          <w:sz w:val="24"/>
          <w:szCs w:val="24"/>
        </w:rPr>
        <w:t>дополнительно</w:t>
      </w:r>
      <w:r w:rsidR="004939A6">
        <w:rPr>
          <w:rFonts w:ascii="Times New Roman" w:hAnsi="Times New Roman"/>
          <w:sz w:val="24"/>
          <w:szCs w:val="24"/>
        </w:rPr>
        <w:t>го</w:t>
      </w:r>
      <w:r w:rsidRPr="00480AF5">
        <w:rPr>
          <w:rFonts w:ascii="Times New Roman" w:hAnsi="Times New Roman"/>
          <w:sz w:val="24"/>
          <w:szCs w:val="24"/>
        </w:rPr>
        <w:t xml:space="preserve"> образовани</w:t>
      </w:r>
      <w:r w:rsidR="004939A6">
        <w:rPr>
          <w:rFonts w:ascii="Times New Roman" w:hAnsi="Times New Roman"/>
          <w:sz w:val="24"/>
          <w:szCs w:val="24"/>
        </w:rPr>
        <w:t>я</w:t>
      </w:r>
      <w:r w:rsidRPr="00480AF5">
        <w:rPr>
          <w:rFonts w:ascii="Times New Roman" w:hAnsi="Times New Roman"/>
          <w:sz w:val="24"/>
          <w:szCs w:val="24"/>
        </w:rPr>
        <w:t xml:space="preserve">. Данные технологии направлены на удовлетворение потребностей </w:t>
      </w:r>
      <w:r w:rsidR="004939A6">
        <w:rPr>
          <w:rFonts w:ascii="Times New Roman" w:hAnsi="Times New Roman"/>
          <w:sz w:val="24"/>
          <w:szCs w:val="24"/>
        </w:rPr>
        <w:t xml:space="preserve">учащихся </w:t>
      </w:r>
      <w:r w:rsidRPr="00480AF5">
        <w:rPr>
          <w:rFonts w:ascii="Times New Roman" w:hAnsi="Times New Roman"/>
          <w:sz w:val="24"/>
          <w:szCs w:val="24"/>
        </w:rPr>
        <w:t xml:space="preserve">в знаниях и умениях применения цифровых технологий не только в повседневной жизни, но и при участии в различных </w:t>
      </w:r>
      <w:r w:rsidR="004939A6">
        <w:rPr>
          <w:rFonts w:ascii="Times New Roman" w:hAnsi="Times New Roman"/>
          <w:sz w:val="24"/>
          <w:szCs w:val="24"/>
        </w:rPr>
        <w:t xml:space="preserve">социальных </w:t>
      </w:r>
      <w:r w:rsidRPr="00480AF5">
        <w:rPr>
          <w:rFonts w:ascii="Times New Roman" w:hAnsi="Times New Roman"/>
          <w:sz w:val="24"/>
          <w:szCs w:val="24"/>
        </w:rPr>
        <w:t>проектах.</w:t>
      </w:r>
    </w:p>
    <w:p w:rsidR="00480AF5" w:rsidRDefault="00480AF5" w:rsidP="00480A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AF5">
        <w:rPr>
          <w:rFonts w:ascii="Times New Roman" w:hAnsi="Times New Roman"/>
          <w:sz w:val="24"/>
          <w:szCs w:val="24"/>
        </w:rPr>
        <w:lastRenderedPageBreak/>
        <w:t xml:space="preserve">Включение в образовательные программы ИКТ способствует </w:t>
      </w:r>
      <w:r w:rsidR="004939A6">
        <w:rPr>
          <w:rFonts w:ascii="Times New Roman" w:hAnsi="Times New Roman"/>
          <w:sz w:val="24"/>
          <w:szCs w:val="24"/>
        </w:rPr>
        <w:t xml:space="preserve">формированию </w:t>
      </w:r>
      <w:r w:rsidRPr="00480AF5">
        <w:rPr>
          <w:rFonts w:ascii="Times New Roman" w:hAnsi="Times New Roman"/>
          <w:sz w:val="24"/>
          <w:szCs w:val="24"/>
        </w:rPr>
        <w:t>у учащихся</w:t>
      </w:r>
      <w:r w:rsidR="00F71F92">
        <w:rPr>
          <w:rFonts w:ascii="Times New Roman" w:hAnsi="Times New Roman"/>
          <w:sz w:val="24"/>
          <w:szCs w:val="24"/>
        </w:rPr>
        <w:t xml:space="preserve"> </w:t>
      </w:r>
      <w:r w:rsidRPr="00480AF5">
        <w:rPr>
          <w:rFonts w:ascii="Times New Roman" w:hAnsi="Times New Roman"/>
          <w:sz w:val="24"/>
          <w:szCs w:val="24"/>
        </w:rPr>
        <w:t>умени</w:t>
      </w:r>
      <w:r w:rsidR="004939A6">
        <w:rPr>
          <w:rFonts w:ascii="Times New Roman" w:hAnsi="Times New Roman"/>
          <w:sz w:val="24"/>
          <w:szCs w:val="24"/>
        </w:rPr>
        <w:t>я</w:t>
      </w:r>
      <w:r w:rsidRPr="00480AF5">
        <w:rPr>
          <w:rFonts w:ascii="Times New Roman" w:hAnsi="Times New Roman"/>
          <w:sz w:val="24"/>
          <w:szCs w:val="24"/>
        </w:rPr>
        <w:t xml:space="preserve"> формулировать свою потребность в информации, знание общедоступных источников информации и умение пользоваться ими, эффективно искать, оценивать, использовать полученную информацию и создавать качественно новую. Преимущество обучения учащихся по данным образовательным программам позволяет детям осваивать такие разделы ИКТ, которые в школьном курсе не предусмотрены. Целью такого образования является формирование и расширение ИКТ-компетентности.</w:t>
      </w:r>
    </w:p>
    <w:p w:rsidR="001F43D4" w:rsidRPr="00480AF5" w:rsidRDefault="001F43D4" w:rsidP="00480AF5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0AF5">
        <w:rPr>
          <w:rFonts w:ascii="Times New Roman" w:hAnsi="Times New Roman"/>
          <w:color w:val="000000" w:themeColor="text1"/>
          <w:sz w:val="24"/>
          <w:szCs w:val="24"/>
        </w:rPr>
        <w:t>Выполняя социальный заказ общества, педагог</w:t>
      </w:r>
      <w:r w:rsidR="00480AF5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480AF5">
        <w:rPr>
          <w:rFonts w:ascii="Times New Roman" w:hAnsi="Times New Roman"/>
          <w:color w:val="000000" w:themeColor="text1"/>
          <w:sz w:val="24"/>
          <w:szCs w:val="24"/>
        </w:rPr>
        <w:t xml:space="preserve"> обеспечи</w:t>
      </w:r>
      <w:r w:rsidR="00480AF5">
        <w:rPr>
          <w:rFonts w:ascii="Times New Roman" w:hAnsi="Times New Roman"/>
          <w:color w:val="000000" w:themeColor="text1"/>
          <w:sz w:val="24"/>
          <w:szCs w:val="24"/>
        </w:rPr>
        <w:t>вают</w:t>
      </w:r>
      <w:r w:rsidRPr="00480AF5">
        <w:rPr>
          <w:rFonts w:ascii="Times New Roman" w:hAnsi="Times New Roman"/>
          <w:color w:val="000000" w:themeColor="text1"/>
          <w:sz w:val="24"/>
          <w:szCs w:val="24"/>
        </w:rPr>
        <w:t xml:space="preserve"> освоение детьми дополнительных общеобразовате</w:t>
      </w:r>
      <w:r w:rsidR="00480AF5">
        <w:rPr>
          <w:rFonts w:ascii="Times New Roman" w:hAnsi="Times New Roman"/>
          <w:color w:val="000000" w:themeColor="text1"/>
          <w:sz w:val="24"/>
          <w:szCs w:val="24"/>
        </w:rPr>
        <w:t xml:space="preserve">льных программ таким образом, что </w:t>
      </w:r>
      <w:r w:rsidRPr="00480AF5">
        <w:rPr>
          <w:rFonts w:ascii="Times New Roman" w:hAnsi="Times New Roman"/>
          <w:color w:val="000000" w:themeColor="text1"/>
          <w:sz w:val="24"/>
          <w:szCs w:val="24"/>
        </w:rPr>
        <w:t xml:space="preserve">в самом процессе обучения </w:t>
      </w:r>
      <w:r w:rsidR="001C5F34">
        <w:rPr>
          <w:rFonts w:ascii="Times New Roman" w:hAnsi="Times New Roman"/>
          <w:color w:val="000000" w:themeColor="text1"/>
          <w:sz w:val="24"/>
          <w:szCs w:val="24"/>
        </w:rPr>
        <w:t xml:space="preserve">становятся </w:t>
      </w:r>
      <w:r w:rsidRPr="00480AF5">
        <w:rPr>
          <w:rFonts w:ascii="Times New Roman" w:hAnsi="Times New Roman"/>
          <w:color w:val="000000" w:themeColor="text1"/>
          <w:sz w:val="24"/>
          <w:szCs w:val="24"/>
        </w:rPr>
        <w:t xml:space="preserve">видны перспективы </w:t>
      </w:r>
      <w:r w:rsidR="00661A16">
        <w:rPr>
          <w:rFonts w:ascii="Times New Roman" w:hAnsi="Times New Roman"/>
          <w:color w:val="000000" w:themeColor="text1"/>
          <w:sz w:val="24"/>
          <w:szCs w:val="24"/>
        </w:rPr>
        <w:t xml:space="preserve">(личностные, образовательные, профессиональные) </w:t>
      </w:r>
      <w:r w:rsidRPr="00480AF5">
        <w:rPr>
          <w:rFonts w:ascii="Times New Roman" w:hAnsi="Times New Roman"/>
          <w:color w:val="000000" w:themeColor="text1"/>
          <w:sz w:val="24"/>
          <w:szCs w:val="24"/>
        </w:rPr>
        <w:t xml:space="preserve">для каждого ребенка. </w:t>
      </w:r>
      <w:r w:rsidR="00480AF5">
        <w:rPr>
          <w:rFonts w:ascii="Times New Roman" w:hAnsi="Times New Roman"/>
          <w:color w:val="000000" w:themeColor="text1"/>
          <w:sz w:val="24"/>
          <w:szCs w:val="24"/>
        </w:rPr>
        <w:t xml:space="preserve">Вследствие этого </w:t>
      </w:r>
      <w:r w:rsidRPr="00480AF5">
        <w:rPr>
          <w:rFonts w:ascii="Times New Roman" w:hAnsi="Times New Roman"/>
          <w:color w:val="000000" w:themeColor="text1"/>
          <w:sz w:val="24"/>
          <w:szCs w:val="24"/>
        </w:rPr>
        <w:t>появляется возможность подготовить подрастающее поколение к жизни, творческой и будущей профессиональной деятельности в высокоразвитом информационном обществе.</w:t>
      </w:r>
    </w:p>
    <w:p w:rsidR="00F00E31" w:rsidRPr="009856B2" w:rsidRDefault="00F00E31" w:rsidP="00F96ABC">
      <w:pPr>
        <w:tabs>
          <w:tab w:val="left" w:pos="42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F00E31" w:rsidRPr="009856B2" w:rsidSect="005D2B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4EA" w:rsidRDefault="006E34EA" w:rsidP="00460F74">
      <w:pPr>
        <w:spacing w:after="0" w:line="240" w:lineRule="auto"/>
      </w:pPr>
      <w:r>
        <w:separator/>
      </w:r>
    </w:p>
  </w:endnote>
  <w:endnote w:type="continuationSeparator" w:id="1">
    <w:p w:rsidR="006E34EA" w:rsidRDefault="006E34EA" w:rsidP="00460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4EA" w:rsidRDefault="006E34EA" w:rsidP="00460F74">
      <w:pPr>
        <w:spacing w:after="0" w:line="240" w:lineRule="auto"/>
      </w:pPr>
      <w:r>
        <w:separator/>
      </w:r>
    </w:p>
  </w:footnote>
  <w:footnote w:type="continuationSeparator" w:id="1">
    <w:p w:rsidR="006E34EA" w:rsidRDefault="006E34EA" w:rsidP="00460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325"/>
    <w:multiLevelType w:val="multilevel"/>
    <w:tmpl w:val="C0DE7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F06EC2"/>
    <w:multiLevelType w:val="multilevel"/>
    <w:tmpl w:val="8D28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11FFA"/>
    <w:multiLevelType w:val="multilevel"/>
    <w:tmpl w:val="CF90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001F81"/>
    <w:multiLevelType w:val="hybridMultilevel"/>
    <w:tmpl w:val="976CB6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CB7E14"/>
    <w:multiLevelType w:val="hybridMultilevel"/>
    <w:tmpl w:val="0F48B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35BD9"/>
    <w:multiLevelType w:val="multilevel"/>
    <w:tmpl w:val="9B08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7B53D49"/>
    <w:multiLevelType w:val="hybridMultilevel"/>
    <w:tmpl w:val="A2426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2449B9"/>
    <w:multiLevelType w:val="multilevel"/>
    <w:tmpl w:val="12D84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FF32AC"/>
    <w:multiLevelType w:val="hybridMultilevel"/>
    <w:tmpl w:val="72DAA2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53404F"/>
    <w:multiLevelType w:val="hybridMultilevel"/>
    <w:tmpl w:val="BDFE6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E243B5"/>
    <w:multiLevelType w:val="multilevel"/>
    <w:tmpl w:val="979A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374DF3"/>
    <w:multiLevelType w:val="hybridMultilevel"/>
    <w:tmpl w:val="50A63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DD0EB5"/>
    <w:multiLevelType w:val="hybridMultilevel"/>
    <w:tmpl w:val="D8DAA41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3">
    <w:nsid w:val="6B0E5473"/>
    <w:multiLevelType w:val="hybridMultilevel"/>
    <w:tmpl w:val="FCA04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404C73"/>
    <w:multiLevelType w:val="hybridMultilevel"/>
    <w:tmpl w:val="2D1CE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929FE"/>
    <w:multiLevelType w:val="multilevel"/>
    <w:tmpl w:val="70C4B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3803DD3"/>
    <w:multiLevelType w:val="multilevel"/>
    <w:tmpl w:val="0E1C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73F0027"/>
    <w:multiLevelType w:val="hybridMultilevel"/>
    <w:tmpl w:val="23026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15"/>
  </w:num>
  <w:num w:numId="9">
    <w:abstractNumId w:val="16"/>
  </w:num>
  <w:num w:numId="10">
    <w:abstractNumId w:val="17"/>
  </w:num>
  <w:num w:numId="11">
    <w:abstractNumId w:val="4"/>
  </w:num>
  <w:num w:numId="12">
    <w:abstractNumId w:val="6"/>
  </w:num>
  <w:num w:numId="13">
    <w:abstractNumId w:val="8"/>
  </w:num>
  <w:num w:numId="14">
    <w:abstractNumId w:val="9"/>
  </w:num>
  <w:num w:numId="15">
    <w:abstractNumId w:val="14"/>
  </w:num>
  <w:num w:numId="16">
    <w:abstractNumId w:val="13"/>
  </w:num>
  <w:num w:numId="17">
    <w:abstractNumId w:val="3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3DAD"/>
    <w:rsid w:val="00006324"/>
    <w:rsid w:val="0001090F"/>
    <w:rsid w:val="00014308"/>
    <w:rsid w:val="00034EDA"/>
    <w:rsid w:val="00040B91"/>
    <w:rsid w:val="00047A4B"/>
    <w:rsid w:val="00057ED8"/>
    <w:rsid w:val="00067ECF"/>
    <w:rsid w:val="000704A8"/>
    <w:rsid w:val="000E407F"/>
    <w:rsid w:val="0010274F"/>
    <w:rsid w:val="0012067F"/>
    <w:rsid w:val="00126866"/>
    <w:rsid w:val="00141115"/>
    <w:rsid w:val="001476B5"/>
    <w:rsid w:val="001679DC"/>
    <w:rsid w:val="001B25D2"/>
    <w:rsid w:val="001C17BE"/>
    <w:rsid w:val="001C5F34"/>
    <w:rsid w:val="001F43D4"/>
    <w:rsid w:val="0020352E"/>
    <w:rsid w:val="00216CAA"/>
    <w:rsid w:val="00230148"/>
    <w:rsid w:val="00234902"/>
    <w:rsid w:val="00240991"/>
    <w:rsid w:val="00284723"/>
    <w:rsid w:val="002D5A53"/>
    <w:rsid w:val="002F4B98"/>
    <w:rsid w:val="003130FB"/>
    <w:rsid w:val="00313125"/>
    <w:rsid w:val="00386733"/>
    <w:rsid w:val="003C4AAC"/>
    <w:rsid w:val="003F44D8"/>
    <w:rsid w:val="00405D9A"/>
    <w:rsid w:val="004110DF"/>
    <w:rsid w:val="004248EA"/>
    <w:rsid w:val="00424A87"/>
    <w:rsid w:val="00455E08"/>
    <w:rsid w:val="00460F74"/>
    <w:rsid w:val="004707DA"/>
    <w:rsid w:val="004758A4"/>
    <w:rsid w:val="00480AF5"/>
    <w:rsid w:val="00493609"/>
    <w:rsid w:val="004939A6"/>
    <w:rsid w:val="004C72F5"/>
    <w:rsid w:val="005065B9"/>
    <w:rsid w:val="0055079F"/>
    <w:rsid w:val="00557007"/>
    <w:rsid w:val="00582D7D"/>
    <w:rsid w:val="00590212"/>
    <w:rsid w:val="005B6D94"/>
    <w:rsid w:val="005B7223"/>
    <w:rsid w:val="005C6020"/>
    <w:rsid w:val="005C6D74"/>
    <w:rsid w:val="005D1147"/>
    <w:rsid w:val="005D2B99"/>
    <w:rsid w:val="005D498F"/>
    <w:rsid w:val="005F76AB"/>
    <w:rsid w:val="00623BD8"/>
    <w:rsid w:val="00623DAD"/>
    <w:rsid w:val="00641A52"/>
    <w:rsid w:val="00661A16"/>
    <w:rsid w:val="006646D3"/>
    <w:rsid w:val="0068096A"/>
    <w:rsid w:val="00681B47"/>
    <w:rsid w:val="00682427"/>
    <w:rsid w:val="006A2555"/>
    <w:rsid w:val="006D0140"/>
    <w:rsid w:val="006E34EA"/>
    <w:rsid w:val="006F0AEB"/>
    <w:rsid w:val="006F5EDE"/>
    <w:rsid w:val="00755D1E"/>
    <w:rsid w:val="00796EB4"/>
    <w:rsid w:val="007F71A7"/>
    <w:rsid w:val="00815C4E"/>
    <w:rsid w:val="008319C6"/>
    <w:rsid w:val="00841521"/>
    <w:rsid w:val="00862434"/>
    <w:rsid w:val="00862939"/>
    <w:rsid w:val="008870B2"/>
    <w:rsid w:val="008918FF"/>
    <w:rsid w:val="008C2B69"/>
    <w:rsid w:val="008C63D0"/>
    <w:rsid w:val="008F0F3B"/>
    <w:rsid w:val="00901152"/>
    <w:rsid w:val="00913B18"/>
    <w:rsid w:val="0093222B"/>
    <w:rsid w:val="00941FBF"/>
    <w:rsid w:val="00960944"/>
    <w:rsid w:val="009708B7"/>
    <w:rsid w:val="009856B2"/>
    <w:rsid w:val="00992837"/>
    <w:rsid w:val="009B480E"/>
    <w:rsid w:val="009F5C1D"/>
    <w:rsid w:val="00A036B1"/>
    <w:rsid w:val="00A0386E"/>
    <w:rsid w:val="00A428F0"/>
    <w:rsid w:val="00A843BA"/>
    <w:rsid w:val="00AA2EE2"/>
    <w:rsid w:val="00AD7781"/>
    <w:rsid w:val="00B10D20"/>
    <w:rsid w:val="00B17869"/>
    <w:rsid w:val="00B638AF"/>
    <w:rsid w:val="00B84860"/>
    <w:rsid w:val="00BB39B1"/>
    <w:rsid w:val="00BC7484"/>
    <w:rsid w:val="00BC7F0F"/>
    <w:rsid w:val="00C302EB"/>
    <w:rsid w:val="00C42CCE"/>
    <w:rsid w:val="00C53789"/>
    <w:rsid w:val="00C60470"/>
    <w:rsid w:val="00C63B9A"/>
    <w:rsid w:val="00C74AD4"/>
    <w:rsid w:val="00C83218"/>
    <w:rsid w:val="00C9203C"/>
    <w:rsid w:val="00C9657B"/>
    <w:rsid w:val="00CB0E53"/>
    <w:rsid w:val="00D16558"/>
    <w:rsid w:val="00D32B85"/>
    <w:rsid w:val="00D41EE8"/>
    <w:rsid w:val="00D427F3"/>
    <w:rsid w:val="00D71EB5"/>
    <w:rsid w:val="00D76C5E"/>
    <w:rsid w:val="00DC3CA8"/>
    <w:rsid w:val="00DD6284"/>
    <w:rsid w:val="00E26197"/>
    <w:rsid w:val="00E339D8"/>
    <w:rsid w:val="00E44F3B"/>
    <w:rsid w:val="00E628B3"/>
    <w:rsid w:val="00EA26F6"/>
    <w:rsid w:val="00EB1916"/>
    <w:rsid w:val="00EE741D"/>
    <w:rsid w:val="00EF1270"/>
    <w:rsid w:val="00F00E31"/>
    <w:rsid w:val="00F0172B"/>
    <w:rsid w:val="00F03DBF"/>
    <w:rsid w:val="00F1731E"/>
    <w:rsid w:val="00F26BE2"/>
    <w:rsid w:val="00F4617A"/>
    <w:rsid w:val="00F71F92"/>
    <w:rsid w:val="00F8150A"/>
    <w:rsid w:val="00F96ABC"/>
    <w:rsid w:val="00FB0821"/>
    <w:rsid w:val="00FB40BA"/>
    <w:rsid w:val="00FB6C32"/>
    <w:rsid w:val="00FD3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F0F"/>
    <w:pPr>
      <w:spacing w:after="200" w:line="276" w:lineRule="auto"/>
      <w:ind w:firstLine="0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B722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B722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722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22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722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22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22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22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22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722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B722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722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722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B722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B722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5B722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5B722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22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B722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B722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5B722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5B722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B722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5B7223"/>
    <w:rPr>
      <w:b/>
      <w:bCs/>
      <w:spacing w:val="0"/>
    </w:rPr>
  </w:style>
  <w:style w:type="character" w:styleId="a9">
    <w:name w:val="Emphasis"/>
    <w:uiPriority w:val="20"/>
    <w:qFormat/>
    <w:rsid w:val="005B722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5B7223"/>
  </w:style>
  <w:style w:type="character" w:customStyle="1" w:styleId="ab">
    <w:name w:val="Без интервала Знак"/>
    <w:basedOn w:val="a0"/>
    <w:link w:val="aa"/>
    <w:uiPriority w:val="1"/>
    <w:rsid w:val="005B7223"/>
  </w:style>
  <w:style w:type="paragraph" w:styleId="ac">
    <w:name w:val="List Paragraph"/>
    <w:basedOn w:val="a"/>
    <w:uiPriority w:val="34"/>
    <w:qFormat/>
    <w:rsid w:val="005B72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B722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5B722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5B722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5B722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5B722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5B722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5B722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5B722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5B722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5B7223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5D2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D2B99"/>
    <w:rPr>
      <w:rFonts w:ascii="Tahoma" w:eastAsia="Calibri" w:hAnsi="Tahoma" w:cs="Tahoma"/>
      <w:sz w:val="16"/>
      <w:szCs w:val="16"/>
      <w:lang w:val="ru-RU" w:bidi="ar-SA"/>
    </w:rPr>
  </w:style>
  <w:style w:type="paragraph" w:styleId="af7">
    <w:name w:val="header"/>
    <w:basedOn w:val="a"/>
    <w:link w:val="af8"/>
    <w:uiPriority w:val="99"/>
    <w:semiHidden/>
    <w:unhideWhenUsed/>
    <w:rsid w:val="00460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460F74"/>
    <w:rPr>
      <w:rFonts w:ascii="Calibri" w:eastAsia="Calibri" w:hAnsi="Calibri" w:cs="Times New Roman"/>
      <w:lang w:val="ru-RU" w:bidi="ar-SA"/>
    </w:rPr>
  </w:style>
  <w:style w:type="paragraph" w:styleId="af9">
    <w:name w:val="footer"/>
    <w:basedOn w:val="a"/>
    <w:link w:val="afa"/>
    <w:uiPriority w:val="99"/>
    <w:semiHidden/>
    <w:unhideWhenUsed/>
    <w:rsid w:val="00460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460F74"/>
    <w:rPr>
      <w:rFonts w:ascii="Calibri" w:eastAsia="Calibri" w:hAnsi="Calibri" w:cs="Times New Roman"/>
      <w:lang w:val="ru-RU" w:bidi="ar-SA"/>
    </w:rPr>
  </w:style>
  <w:style w:type="paragraph" w:styleId="afb">
    <w:name w:val="Normal (Web)"/>
    <w:basedOn w:val="a"/>
    <w:uiPriority w:val="99"/>
    <w:semiHidden/>
    <w:unhideWhenUsed/>
    <w:rsid w:val="00DC3C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0">
    <w:name w:val="a0"/>
    <w:basedOn w:val="a"/>
    <w:rsid w:val="001F43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c">
    <w:name w:val="a"/>
    <w:basedOn w:val="a"/>
    <w:rsid w:val="001F43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EA26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unhideWhenUsed/>
    <w:rsid w:val="00F0172B"/>
    <w:rPr>
      <w:color w:val="0000FF"/>
      <w:u w:val="single"/>
    </w:rPr>
  </w:style>
  <w:style w:type="paragraph" w:styleId="aff">
    <w:name w:val="Body Text"/>
    <w:basedOn w:val="a"/>
    <w:link w:val="aff0"/>
    <w:rsid w:val="00D16558"/>
    <w:pPr>
      <w:spacing w:after="0" w:line="240" w:lineRule="auto"/>
      <w:jc w:val="center"/>
    </w:pPr>
    <w:rPr>
      <w:rFonts w:ascii="Times New Roman" w:eastAsia="Times New Roman" w:hAnsi="Times New Roman"/>
      <w:sz w:val="50"/>
      <w:szCs w:val="24"/>
      <w:lang w:eastAsia="ru-RU"/>
    </w:rPr>
  </w:style>
  <w:style w:type="character" w:customStyle="1" w:styleId="aff0">
    <w:name w:val="Основной текст Знак"/>
    <w:basedOn w:val="a0"/>
    <w:link w:val="aff"/>
    <w:rsid w:val="00D16558"/>
    <w:rPr>
      <w:rFonts w:ascii="Times New Roman" w:eastAsia="Times New Roman" w:hAnsi="Times New Roman" w:cs="Times New Roman"/>
      <w:sz w:val="50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unhideWhenUsed/>
    <w:rsid w:val="0086243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62434"/>
    <w:rPr>
      <w:rFonts w:ascii="Calibri" w:eastAsia="Calibri" w:hAnsi="Calibri" w:cs="Times New Roman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udemy.com/photojournalism-and-newsroom/" TargetMode="External"/><Relationship Id="rId18" Type="http://schemas.openxmlformats.org/officeDocument/2006/relationships/hyperlink" Target="https://pruffme.com/landing/u430/youtubeair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vse-kursy.com/onlain/955-video-urok-azy-mobilnoi-fotografii.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newreporter.org/2017/01/09/besplatnyj-onlajn-kurs-telezhurnalistika-rabota-v-kadre/" TargetMode="External"/><Relationship Id="rId17" Type="http://schemas.openxmlformats.org/officeDocument/2006/relationships/hyperlink" Target="https://vse-kursy.com/onlain/961-video-kurs-zhanrovaya-fotografiya-na-iphone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ewreporter.org/2018/06/11/zapis-master-klassa-tv-kontent-novye-universalnye-formaty/" TargetMode="External"/><Relationship Id="rId20" Type="http://schemas.openxmlformats.org/officeDocument/2006/relationships/hyperlink" Target="https://vse-kursy.com/onlain/910-master-klass-iskusstvo-provodit-intervyu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reporter.org/2017/01/09/besplatnyj-onlajn-kurs-telezhurnalistika-rabota-v-kadre/" TargetMode="External"/><Relationship Id="rId24" Type="http://schemas.openxmlformats.org/officeDocument/2006/relationships/hyperlink" Target="https://vk.com/club1541215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ewreporter.org/2018/06/11/zapis-master-klassa-tv-kontent-novye-universalnye-formaty/" TargetMode="External"/><Relationship Id="rId23" Type="http://schemas.openxmlformats.org/officeDocument/2006/relationships/hyperlink" Target="https://vse-kursy.com/onlain/988-video-urok-portretnaya-fotografiya.html" TargetMode="External"/><Relationship Id="rId10" Type="http://schemas.openxmlformats.org/officeDocument/2006/relationships/hyperlink" Target="http://www.vk.com" TargetMode="External"/><Relationship Id="rId19" Type="http://schemas.openxmlformats.org/officeDocument/2006/relationships/hyperlink" Target="https://vse-kursy.com/onlain/950-video-urok-tvorchestvo-v-fotografii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s://www.udemy.com/photojournalism-and-newsroom/" TargetMode="External"/><Relationship Id="rId22" Type="http://schemas.openxmlformats.org/officeDocument/2006/relationships/hyperlink" Target="http://my-life.ua/training/onlayn_zhurnalistika_i_blogi__besplatnyy_onlayn_kurs/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2435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Надежды</cp:lastModifiedBy>
  <cp:revision>11</cp:revision>
  <dcterms:created xsi:type="dcterms:W3CDTF">2018-12-01T21:24:00Z</dcterms:created>
  <dcterms:modified xsi:type="dcterms:W3CDTF">2019-04-12T10:37:00Z</dcterms:modified>
</cp:coreProperties>
</file>