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396" w:rsidRPr="0032506A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/>
          <w:b/>
          <w:sz w:val="28"/>
          <w:szCs w:val="28"/>
        </w:rPr>
      </w:pPr>
      <w:r w:rsidRPr="0032506A">
        <w:rPr>
          <w:rFonts w:ascii="Times New Roman"/>
          <w:b/>
          <w:sz w:val="28"/>
          <w:szCs w:val="28"/>
        </w:rPr>
        <w:t>Конспект индивидуального урока литературы</w:t>
      </w:r>
    </w:p>
    <w:p w:rsidR="000E3396" w:rsidRPr="0032506A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Times New Roman"/>
          <w:sz w:val="28"/>
          <w:szCs w:val="28"/>
        </w:rPr>
      </w:pPr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0" w:author="vladshirokov95@gmail.com" w:date="2024-01-07T20:44:00Z"/>
          <w:rFonts w:ascii="Times New Roman"/>
          <w:sz w:val="28"/>
          <w:szCs w:val="28"/>
        </w:rPr>
      </w:pPr>
      <w:del w:id="1" w:author="vladshirokov95@gmail.com" w:date="2024-01-07T20:44:00Z">
        <w:r w:rsidDel="005E3C44">
          <w:rPr>
            <w:rFonts w:ascii="Times New Roman"/>
            <w:sz w:val="28"/>
            <w:szCs w:val="28"/>
          </w:rPr>
          <w:delText>Литература Лицей № 111 класс 5 «А»</w:delText>
        </w:r>
      </w:del>
    </w:p>
    <w:p w:rsidR="000E3396" w:rsidRPr="00E53E7A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2" w:author="vladshirokov95@gmail.com" w:date="2024-01-07T20:44:00Z"/>
          <w:rFonts w:ascii="Times New Roman"/>
          <w:sz w:val="28"/>
          <w:szCs w:val="28"/>
        </w:rPr>
      </w:pPr>
      <w:del w:id="3" w:author="vladshirokov95@gmail.com" w:date="2024-01-07T20:44:00Z">
        <w:r w:rsidRPr="00E53E7A" w:rsidDel="005E3C44">
          <w:rPr>
            <w:rFonts w:ascii="Times New Roman"/>
            <w:sz w:val="28"/>
            <w:szCs w:val="28"/>
          </w:rPr>
          <w:delText>Руководитель педагогической практики: Вершинина Галина Борисовна</w:delText>
        </w:r>
      </w:del>
    </w:p>
    <w:p w:rsidR="000E3396" w:rsidRPr="00E53E7A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4" w:author="vladshirokov95@gmail.com" w:date="2024-01-07T20:44:00Z"/>
          <w:rFonts w:ascii="Times New Roman"/>
          <w:sz w:val="28"/>
          <w:szCs w:val="28"/>
        </w:rPr>
      </w:pPr>
      <w:del w:id="5" w:author="vladshirokov95@gmail.com" w:date="2024-01-07T20:44:00Z">
        <w:r w:rsidRPr="00E53E7A" w:rsidDel="005E3C44">
          <w:rPr>
            <w:rFonts w:ascii="Times New Roman"/>
            <w:sz w:val="28"/>
            <w:szCs w:val="28"/>
          </w:rPr>
          <w:delText xml:space="preserve">Допускаю: _______________________________ </w:delText>
        </w:r>
      </w:del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6" w:author="vladshirokov95@gmail.com" w:date="2024-01-07T20:44:00Z"/>
          <w:rFonts w:ascii="Times New Roman"/>
          <w:sz w:val="28"/>
          <w:szCs w:val="28"/>
        </w:rPr>
      </w:pPr>
      <w:del w:id="7" w:author="vladshirokov95@gmail.com" w:date="2024-01-07T20:44:00Z">
        <w:r w:rsidRPr="00E53E7A" w:rsidDel="005E3C44">
          <w:rPr>
            <w:rFonts w:ascii="Times New Roman"/>
            <w:sz w:val="28"/>
            <w:szCs w:val="28"/>
          </w:rPr>
          <w:delText>Отметка руководителя педагогической практики за урок литературы: «_____________________»</w:delText>
        </w:r>
      </w:del>
    </w:p>
    <w:p w:rsidR="000E3396" w:rsidRPr="00E53E7A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Times New Roman"/>
          <w:sz w:val="28"/>
          <w:szCs w:val="28"/>
        </w:rPr>
      </w:pPr>
      <w:r w:rsidRPr="00E53E7A">
        <w:rPr>
          <w:rFonts w:ascii="Times New Roman"/>
          <w:sz w:val="28"/>
          <w:szCs w:val="28"/>
        </w:rPr>
        <w:t xml:space="preserve">Учитель литературы: </w:t>
      </w:r>
      <w:del w:id="8" w:author="vladshirokov95@gmail.com" w:date="2024-01-07T20:44:00Z">
        <w:r w:rsidRPr="00E53E7A" w:rsidDel="005E3C44">
          <w:rPr>
            <w:rFonts w:ascii="Times New Roman"/>
            <w:sz w:val="28"/>
            <w:szCs w:val="28"/>
          </w:rPr>
          <w:delText>Репало Наталья Александровна</w:delText>
        </w:r>
      </w:del>
      <w:ins w:id="9" w:author="vladshirokov95@gmail.com" w:date="2024-01-07T20:44:00Z">
        <w:r w:rsidR="005E3C44">
          <w:rPr>
            <w:rFonts w:ascii="Times New Roman"/>
            <w:sz w:val="28"/>
            <w:szCs w:val="28"/>
          </w:rPr>
          <w:t>Широкова Ирина Александровна</w:t>
        </w:r>
      </w:ins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10" w:author="vladshirokov95@gmail.com" w:date="2024-01-07T20:44:00Z"/>
          <w:rFonts w:ascii="Times New Roman"/>
          <w:sz w:val="28"/>
          <w:szCs w:val="28"/>
        </w:rPr>
      </w:pPr>
      <w:del w:id="11" w:author="vladshirokov95@gmail.com" w:date="2024-01-07T20:44:00Z">
        <w:r w:rsidDel="005E3C44">
          <w:rPr>
            <w:rFonts w:ascii="Times New Roman"/>
            <w:sz w:val="28"/>
            <w:szCs w:val="28"/>
          </w:rPr>
          <w:delText>Допускаю:</w:delText>
        </w:r>
        <w:r w:rsidRPr="00E53E7A" w:rsidDel="005E3C44">
          <w:rPr>
            <w:rFonts w:ascii="Times New Roman"/>
            <w:sz w:val="28"/>
            <w:szCs w:val="28"/>
          </w:rPr>
          <w:delText xml:space="preserve"> _______________________________</w:delText>
        </w:r>
      </w:del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12" w:author="vladshirokov95@gmail.com" w:date="2024-01-07T20:44:00Z"/>
          <w:rFonts w:ascii="Times New Roman"/>
          <w:sz w:val="28"/>
          <w:szCs w:val="28"/>
        </w:rPr>
      </w:pPr>
      <w:del w:id="13" w:author="vladshirokov95@gmail.com" w:date="2024-01-07T20:44:00Z">
        <w:r w:rsidRPr="00E53E7A" w:rsidDel="005E3C44">
          <w:rPr>
            <w:rFonts w:ascii="Times New Roman"/>
            <w:sz w:val="28"/>
            <w:szCs w:val="28"/>
          </w:rPr>
          <w:delText xml:space="preserve">Отметка </w:delText>
        </w:r>
        <w:r w:rsidDel="005E3C44">
          <w:rPr>
            <w:rFonts w:ascii="Times New Roman"/>
            <w:sz w:val="28"/>
            <w:szCs w:val="28"/>
          </w:rPr>
          <w:delText>учителя русского языка и литературы</w:delText>
        </w:r>
        <w:r w:rsidRPr="00E53E7A" w:rsidDel="005E3C44">
          <w:rPr>
            <w:rFonts w:ascii="Times New Roman"/>
            <w:sz w:val="28"/>
            <w:szCs w:val="28"/>
          </w:rPr>
          <w:delText xml:space="preserve"> за урок: «_____________________»</w:delText>
        </w:r>
      </w:del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14" w:author="vladshirokov95@gmail.com" w:date="2024-01-07T20:44:00Z"/>
          <w:rFonts w:ascii="Times New Roman"/>
          <w:sz w:val="28"/>
          <w:szCs w:val="28"/>
        </w:rPr>
      </w:pPr>
      <w:del w:id="15" w:author="vladshirokov95@gmail.com" w:date="2024-01-07T20:44:00Z">
        <w:r w:rsidDel="005E3C44">
          <w:rPr>
            <w:rFonts w:ascii="Times New Roman"/>
            <w:sz w:val="28"/>
            <w:szCs w:val="28"/>
          </w:rPr>
          <w:delText>Предмет: литература</w:delText>
        </w:r>
      </w:del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16" w:author="vladshirokov95@gmail.com" w:date="2024-01-07T20:44:00Z"/>
          <w:rFonts w:ascii="Times New Roman"/>
          <w:sz w:val="28"/>
          <w:szCs w:val="28"/>
        </w:rPr>
      </w:pPr>
      <w:del w:id="17" w:author="vladshirokov95@gmail.com" w:date="2024-01-07T20:44:00Z">
        <w:r w:rsidDel="005E3C44">
          <w:rPr>
            <w:rFonts w:ascii="Times New Roman"/>
            <w:sz w:val="28"/>
            <w:szCs w:val="28"/>
          </w:rPr>
          <w:delText>Ф.И.О. студента: Колидова Ирина Александровна</w:delText>
        </w:r>
      </w:del>
    </w:p>
    <w:p w:rsidR="000E3396" w:rsidDel="005E3C44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del w:id="18" w:author="vladshirokov95@gmail.com" w:date="2024-01-07T20:44:00Z"/>
          <w:rFonts w:ascii="Times New Roman"/>
          <w:sz w:val="28"/>
          <w:szCs w:val="28"/>
        </w:rPr>
      </w:pPr>
      <w:del w:id="19" w:author="vladshirokov95@gmail.com" w:date="2024-01-07T20:44:00Z">
        <w:r w:rsidDel="005E3C44">
          <w:rPr>
            <w:rFonts w:ascii="Times New Roman"/>
            <w:sz w:val="28"/>
            <w:szCs w:val="28"/>
          </w:rPr>
          <w:delText>Ф.И.О. учителя русского языка и литературы: Репало Наталья Александровна</w:delText>
        </w:r>
      </w:del>
    </w:p>
    <w:p w:rsidR="000E3396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Times New Roman"/>
          <w:b/>
          <w:sz w:val="28"/>
          <w:szCs w:val="28"/>
        </w:rPr>
      </w:pPr>
      <w:r>
        <w:rPr>
          <w:rFonts w:ascii="Times New Roman"/>
          <w:sz w:val="28"/>
          <w:szCs w:val="28"/>
        </w:rPr>
        <w:t>Программа, по которой работает учитель «Литература» Г.С. Меркин</w:t>
      </w:r>
    </w:p>
    <w:p w:rsidR="000E3396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174C7F">
        <w:rPr>
          <w:rFonts w:ascii="Times New Roman"/>
          <w:b/>
          <w:sz w:val="28"/>
          <w:szCs w:val="28"/>
        </w:rPr>
        <w:t>Тема:</w:t>
      </w:r>
      <w:r>
        <w:rPr>
          <w:rFonts w:ascii="Times New Roman"/>
          <w:sz w:val="28"/>
          <w:szCs w:val="28"/>
        </w:rPr>
        <w:t xml:space="preserve"> </w:t>
      </w:r>
      <w:bookmarkStart w:id="20" w:name="_GoBack"/>
      <w:r w:rsidRPr="00E53E7A">
        <w:rPr>
          <w:rFonts w:ascii="Times New Roman"/>
          <w:sz w:val="28"/>
          <w:szCs w:val="28"/>
        </w:rPr>
        <w:t>Творчество Николая Николаевича Носова. Рассказ «Три охотника»</w:t>
      </w:r>
      <w:bookmarkEnd w:id="20"/>
    </w:p>
    <w:p w:rsidR="000E3396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32506A">
        <w:rPr>
          <w:rStyle w:val="Apple-style-span"/>
          <w:rFonts w:ascii="Times New Roman"/>
          <w:b/>
          <w:sz w:val="28"/>
          <w:szCs w:val="28"/>
        </w:rPr>
        <w:t xml:space="preserve">Цель урока: </w:t>
      </w:r>
      <w:r w:rsidRPr="0032506A">
        <w:rPr>
          <w:rStyle w:val="Apple-style-span"/>
          <w:rFonts w:ascii="Times New Roman"/>
          <w:sz w:val="28"/>
          <w:szCs w:val="28"/>
        </w:rPr>
        <w:t xml:space="preserve">сформировать </w:t>
      </w:r>
      <w:r>
        <w:rPr>
          <w:rStyle w:val="Apple-style-span"/>
          <w:rFonts w:ascii="Times New Roman"/>
          <w:sz w:val="28"/>
          <w:szCs w:val="28"/>
        </w:rPr>
        <w:t xml:space="preserve">у школьников </w:t>
      </w:r>
      <w:r w:rsidRPr="0032506A">
        <w:rPr>
          <w:rStyle w:val="Apple-style-span"/>
          <w:rFonts w:ascii="Times New Roman"/>
          <w:sz w:val="28"/>
          <w:szCs w:val="28"/>
        </w:rPr>
        <w:t>представлени</w:t>
      </w:r>
      <w:r>
        <w:rPr>
          <w:rStyle w:val="Apple-style-span"/>
          <w:rFonts w:ascii="Times New Roman"/>
          <w:sz w:val="28"/>
          <w:szCs w:val="28"/>
        </w:rPr>
        <w:t>е</w:t>
      </w:r>
      <w:r w:rsidRPr="0032506A">
        <w:rPr>
          <w:rStyle w:val="Apple-style-span"/>
          <w:rFonts w:ascii="Times New Roman"/>
          <w:sz w:val="28"/>
          <w:szCs w:val="28"/>
        </w:rPr>
        <w:t xml:space="preserve"> о творчестве </w:t>
      </w:r>
      <w:r>
        <w:rPr>
          <w:rStyle w:val="Apple-style-span"/>
          <w:rFonts w:ascii="Times New Roman"/>
          <w:sz w:val="28"/>
          <w:szCs w:val="28"/>
        </w:rPr>
        <w:t xml:space="preserve">Н.Н. Носова и вымышленном </w:t>
      </w:r>
      <w:r w:rsidR="00E4226D">
        <w:rPr>
          <w:rStyle w:val="Apple-style-span"/>
          <w:rFonts w:ascii="Times New Roman"/>
          <w:sz w:val="28"/>
          <w:szCs w:val="28"/>
        </w:rPr>
        <w:t xml:space="preserve">юмористическом </w:t>
      </w:r>
      <w:r>
        <w:rPr>
          <w:rStyle w:val="Apple-style-span"/>
          <w:rFonts w:ascii="Times New Roman"/>
          <w:sz w:val="28"/>
          <w:szCs w:val="28"/>
        </w:rPr>
        <w:t>рассказе на примере произведения «Три охотника»</w:t>
      </w:r>
    </w:p>
    <w:p w:rsidR="000E3396" w:rsidRPr="0032506A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32506A">
        <w:rPr>
          <w:rStyle w:val="Apple-style-span"/>
          <w:rFonts w:ascii="Times New Roman"/>
          <w:b/>
          <w:sz w:val="28"/>
          <w:szCs w:val="28"/>
        </w:rPr>
        <w:t>Задачи:</w:t>
      </w:r>
    </w:p>
    <w:p w:rsidR="000E3396" w:rsidRPr="0032506A" w:rsidRDefault="000E3396" w:rsidP="00E53E7A">
      <w:pPr>
        <w:pStyle w:val="a3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32506A">
        <w:rPr>
          <w:rStyle w:val="Apple-style-span"/>
          <w:rFonts w:ascii="Times New Roman"/>
          <w:b/>
          <w:sz w:val="28"/>
          <w:szCs w:val="28"/>
        </w:rPr>
        <w:t>Обучающие:</w:t>
      </w:r>
    </w:p>
    <w:p w:rsidR="001B3529" w:rsidRPr="001B3529" w:rsidRDefault="001B3529" w:rsidP="001B3529">
      <w:pPr>
        <w:numPr>
          <w:ilvl w:val="0"/>
          <w:numId w:val="6"/>
        </w:numPr>
        <w:rPr>
          <w:rStyle w:val="Apple-style-span"/>
          <w:rFonts w:ascii="Times New Roman"/>
          <w:sz w:val="28"/>
          <w:szCs w:val="28"/>
        </w:rPr>
      </w:pPr>
      <w:r w:rsidRPr="001B3529">
        <w:rPr>
          <w:rStyle w:val="Apple-style-span"/>
          <w:rFonts w:ascii="Times New Roman"/>
          <w:sz w:val="28"/>
          <w:szCs w:val="28"/>
        </w:rPr>
        <w:t>Актуализировать умение выделять основную мысль художественного текста.</w:t>
      </w:r>
    </w:p>
    <w:p w:rsidR="000E3396" w:rsidRDefault="000E3396" w:rsidP="00E53E7A">
      <w:pPr>
        <w:pStyle w:val="a3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Усовершенствовать</w:t>
      </w:r>
      <w:r w:rsidRPr="00BE1542">
        <w:rPr>
          <w:rStyle w:val="Apple-style-span"/>
          <w:rFonts w:ascii="Times New Roman"/>
          <w:sz w:val="28"/>
          <w:szCs w:val="28"/>
        </w:rPr>
        <w:t xml:space="preserve"> умения, связанные с комментированным чтением произведения художественной литературы</w:t>
      </w:r>
      <w:r>
        <w:rPr>
          <w:rStyle w:val="Apple-style-span"/>
          <w:rFonts w:ascii="Times New Roman"/>
          <w:sz w:val="28"/>
          <w:szCs w:val="28"/>
        </w:rPr>
        <w:t>.</w:t>
      </w:r>
    </w:p>
    <w:p w:rsidR="00A02597" w:rsidRPr="00BE1542" w:rsidRDefault="00A02597" w:rsidP="00E53E7A">
      <w:pPr>
        <w:pStyle w:val="a3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Систематизировать знания о средствах выразительности вымышленного юмористического рассказа</w:t>
      </w:r>
    </w:p>
    <w:p w:rsidR="000E3396" w:rsidRPr="0032506A" w:rsidRDefault="000E3396" w:rsidP="00E53E7A">
      <w:pPr>
        <w:pStyle w:val="a3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32506A">
        <w:rPr>
          <w:rStyle w:val="Apple-style-span"/>
          <w:rFonts w:ascii="Times New Roman"/>
          <w:b/>
          <w:sz w:val="28"/>
          <w:szCs w:val="28"/>
        </w:rPr>
        <w:t>Воспитательные:</w:t>
      </w:r>
    </w:p>
    <w:p w:rsidR="000E3396" w:rsidRPr="00C10A0A" w:rsidRDefault="000E3396" w:rsidP="00E53E7A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В</w:t>
      </w:r>
      <w:r w:rsidRPr="00C10A0A">
        <w:rPr>
          <w:rStyle w:val="Apple-style-span"/>
          <w:rFonts w:ascii="Times New Roman"/>
          <w:sz w:val="28"/>
          <w:szCs w:val="28"/>
        </w:rPr>
        <w:t>оспит</w:t>
      </w:r>
      <w:r w:rsidR="00A02597">
        <w:rPr>
          <w:rStyle w:val="Apple-style-span"/>
          <w:rFonts w:ascii="Times New Roman"/>
          <w:sz w:val="28"/>
          <w:szCs w:val="28"/>
        </w:rPr>
        <w:t>ыва</w:t>
      </w:r>
      <w:r>
        <w:rPr>
          <w:rStyle w:val="Apple-style-span"/>
          <w:rFonts w:ascii="Times New Roman"/>
          <w:sz w:val="28"/>
          <w:szCs w:val="28"/>
        </w:rPr>
        <w:t>ть</w:t>
      </w:r>
      <w:r w:rsidRPr="00C10A0A">
        <w:rPr>
          <w:rStyle w:val="Apple-style-span"/>
          <w:rFonts w:ascii="Times New Roman"/>
          <w:sz w:val="28"/>
          <w:szCs w:val="28"/>
        </w:rPr>
        <w:t xml:space="preserve"> нравственно-эстетические представления учащихся в ходе выявления нравственной позиции</w:t>
      </w:r>
      <w:r>
        <w:rPr>
          <w:rStyle w:val="Apple-style-span"/>
          <w:rFonts w:ascii="Times New Roman"/>
          <w:sz w:val="28"/>
          <w:szCs w:val="28"/>
        </w:rPr>
        <w:t xml:space="preserve"> весёлых охотников.</w:t>
      </w:r>
    </w:p>
    <w:p w:rsidR="000E3396" w:rsidRDefault="00A02597" w:rsidP="00E53E7A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Формировать</w:t>
      </w:r>
      <w:r w:rsidRPr="0032506A">
        <w:rPr>
          <w:rStyle w:val="Apple-style-span"/>
          <w:rFonts w:ascii="Times New Roman"/>
          <w:sz w:val="28"/>
          <w:szCs w:val="28"/>
        </w:rPr>
        <w:t xml:space="preserve"> </w:t>
      </w:r>
      <w:r w:rsidR="000E3396" w:rsidRPr="0032506A">
        <w:rPr>
          <w:rStyle w:val="Apple-style-span"/>
          <w:rFonts w:ascii="Times New Roman"/>
          <w:sz w:val="28"/>
          <w:szCs w:val="28"/>
        </w:rPr>
        <w:t xml:space="preserve">патриотические чувства с помощью </w:t>
      </w:r>
      <w:r w:rsidR="000E3396">
        <w:rPr>
          <w:rStyle w:val="Apple-style-span"/>
          <w:rFonts w:ascii="Times New Roman"/>
          <w:sz w:val="28"/>
          <w:szCs w:val="28"/>
        </w:rPr>
        <w:t>произведения</w:t>
      </w:r>
      <w:r w:rsidR="000E3396" w:rsidRPr="0032506A">
        <w:rPr>
          <w:rStyle w:val="Apple-style-span"/>
          <w:rFonts w:ascii="Times New Roman"/>
          <w:sz w:val="28"/>
          <w:szCs w:val="28"/>
        </w:rPr>
        <w:t xml:space="preserve"> отечественного </w:t>
      </w:r>
      <w:r w:rsidR="000E3396">
        <w:rPr>
          <w:rStyle w:val="Apple-style-span"/>
          <w:rFonts w:ascii="Times New Roman"/>
          <w:sz w:val="28"/>
          <w:szCs w:val="28"/>
        </w:rPr>
        <w:t>писателя</w:t>
      </w:r>
      <w:r w:rsidR="000E3396" w:rsidRPr="0032506A">
        <w:rPr>
          <w:rStyle w:val="Apple-style-span"/>
          <w:rFonts w:ascii="Times New Roman"/>
          <w:sz w:val="28"/>
          <w:szCs w:val="28"/>
        </w:rPr>
        <w:t>.</w:t>
      </w:r>
    </w:p>
    <w:p w:rsidR="000E3396" w:rsidRPr="00BE1542" w:rsidRDefault="00A02597" w:rsidP="00E53E7A">
      <w:pPr>
        <w:pStyle w:val="a3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Ф</w:t>
      </w:r>
      <w:r w:rsidR="000E3396" w:rsidRPr="00BE1542">
        <w:rPr>
          <w:rStyle w:val="Apple-style-span"/>
          <w:rFonts w:ascii="Times New Roman"/>
          <w:sz w:val="28"/>
          <w:szCs w:val="28"/>
        </w:rPr>
        <w:t>ормировать интерес к изобразительному искусству с помощью иллюстраций к рассказ</w:t>
      </w:r>
      <w:r w:rsidR="000E3396">
        <w:rPr>
          <w:rStyle w:val="Apple-style-span"/>
          <w:rFonts w:ascii="Times New Roman"/>
          <w:sz w:val="28"/>
          <w:szCs w:val="28"/>
        </w:rPr>
        <w:t>у</w:t>
      </w:r>
      <w:r>
        <w:rPr>
          <w:rStyle w:val="Apple-style-span"/>
          <w:rFonts w:ascii="Times New Roman"/>
          <w:sz w:val="28"/>
          <w:szCs w:val="28"/>
        </w:rPr>
        <w:t xml:space="preserve"> Н. Носова</w:t>
      </w:r>
      <w:r w:rsidR="000E3396">
        <w:rPr>
          <w:rStyle w:val="Apple-style-span"/>
          <w:rFonts w:ascii="Times New Roman"/>
          <w:sz w:val="28"/>
          <w:szCs w:val="28"/>
        </w:rPr>
        <w:t>.</w:t>
      </w:r>
      <w:r w:rsidR="000E3396" w:rsidRPr="00BE1542">
        <w:rPr>
          <w:rStyle w:val="Apple-style-span"/>
          <w:rFonts w:ascii="Times New Roman"/>
          <w:sz w:val="28"/>
          <w:szCs w:val="28"/>
        </w:rPr>
        <w:t xml:space="preserve"> </w:t>
      </w:r>
    </w:p>
    <w:p w:rsidR="000E3396" w:rsidRPr="00C10A0A" w:rsidRDefault="000E3396" w:rsidP="00E53E7A">
      <w:pPr>
        <w:pStyle w:val="a3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  <w:r w:rsidRPr="0032506A">
        <w:rPr>
          <w:rStyle w:val="Apple-style-span"/>
          <w:rFonts w:ascii="Times New Roman"/>
          <w:b/>
          <w:sz w:val="28"/>
          <w:szCs w:val="28"/>
        </w:rPr>
        <w:t>Развивающие:</w:t>
      </w:r>
    </w:p>
    <w:p w:rsidR="000E3396" w:rsidRDefault="000E3396" w:rsidP="00312913">
      <w:pPr>
        <w:pStyle w:val="a3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1134" w:hanging="425"/>
        <w:rPr>
          <w:rStyle w:val="Apple-style-span"/>
          <w:rFonts w:ascii="Times New Roman"/>
          <w:sz w:val="28"/>
          <w:szCs w:val="28"/>
        </w:rPr>
      </w:pPr>
      <w:r w:rsidRPr="0032506A">
        <w:rPr>
          <w:rStyle w:val="Apple-style-span"/>
          <w:rFonts w:ascii="Times New Roman"/>
          <w:sz w:val="28"/>
          <w:szCs w:val="28"/>
        </w:rPr>
        <w:lastRenderedPageBreak/>
        <w:t>Способствовать развитию связной речи через развернутые устные ответы на уроке.</w:t>
      </w:r>
    </w:p>
    <w:p w:rsidR="000E3396" w:rsidRPr="0032506A" w:rsidRDefault="000E3396" w:rsidP="00312913">
      <w:pPr>
        <w:pStyle w:val="a3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1134" w:hanging="425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Усовершенствовать</w:t>
      </w:r>
      <w:r w:rsidRPr="0032506A">
        <w:rPr>
          <w:rStyle w:val="Apple-style-span"/>
          <w:rFonts w:ascii="Times New Roman"/>
          <w:sz w:val="28"/>
          <w:szCs w:val="28"/>
        </w:rPr>
        <w:t xml:space="preserve"> способность учеников </w:t>
      </w:r>
      <w:r>
        <w:rPr>
          <w:rStyle w:val="Apple-style-span"/>
          <w:rFonts w:ascii="Times New Roman"/>
          <w:sz w:val="28"/>
          <w:szCs w:val="28"/>
        </w:rPr>
        <w:t>создавать речевой</w:t>
      </w:r>
      <w:r w:rsidRPr="0032506A">
        <w:rPr>
          <w:rStyle w:val="Apple-style-span"/>
          <w:rFonts w:ascii="Times New Roman"/>
          <w:sz w:val="28"/>
          <w:szCs w:val="28"/>
        </w:rPr>
        <w:t xml:space="preserve"> портрет </w:t>
      </w:r>
      <w:r>
        <w:rPr>
          <w:rStyle w:val="Apple-style-span"/>
          <w:rFonts w:ascii="Times New Roman"/>
          <w:sz w:val="28"/>
          <w:szCs w:val="28"/>
        </w:rPr>
        <w:t>героя при описании охотников</w:t>
      </w:r>
      <w:r w:rsidR="00A02597">
        <w:rPr>
          <w:rStyle w:val="Apple-style-span"/>
          <w:rFonts w:ascii="Times New Roman"/>
          <w:sz w:val="28"/>
          <w:szCs w:val="28"/>
        </w:rPr>
        <w:t xml:space="preserve"> – героев рассказа Н. Носова</w:t>
      </w:r>
      <w:r>
        <w:rPr>
          <w:rStyle w:val="Apple-style-span"/>
          <w:rFonts w:ascii="Times New Roman"/>
          <w:sz w:val="28"/>
          <w:szCs w:val="28"/>
        </w:rPr>
        <w:t>.</w:t>
      </w:r>
    </w:p>
    <w:p w:rsidR="00A02597" w:rsidRDefault="00A02597" w:rsidP="00A02597">
      <w:pPr>
        <w:pStyle w:val="a3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Ф</w:t>
      </w:r>
      <w:r w:rsidRPr="00BE1542">
        <w:rPr>
          <w:rStyle w:val="Apple-style-span"/>
          <w:rFonts w:ascii="Times New Roman"/>
          <w:sz w:val="28"/>
          <w:szCs w:val="28"/>
        </w:rPr>
        <w:t>ормирова</w:t>
      </w:r>
      <w:r>
        <w:rPr>
          <w:rStyle w:val="Apple-style-span"/>
          <w:rFonts w:ascii="Times New Roman"/>
          <w:sz w:val="28"/>
          <w:szCs w:val="28"/>
        </w:rPr>
        <w:t>ть</w:t>
      </w:r>
      <w:r w:rsidRPr="00BE1542">
        <w:rPr>
          <w:rStyle w:val="Apple-style-span"/>
          <w:rFonts w:ascii="Times New Roman"/>
          <w:sz w:val="28"/>
          <w:szCs w:val="28"/>
        </w:rPr>
        <w:t xml:space="preserve"> </w:t>
      </w:r>
      <w:r>
        <w:rPr>
          <w:rStyle w:val="Apple-style-span"/>
          <w:rFonts w:ascii="Times New Roman"/>
          <w:sz w:val="28"/>
          <w:szCs w:val="28"/>
        </w:rPr>
        <w:t xml:space="preserve">основы </w:t>
      </w:r>
      <w:r w:rsidRPr="00BE1542">
        <w:rPr>
          <w:rStyle w:val="Apple-style-span"/>
          <w:rFonts w:ascii="Times New Roman"/>
          <w:sz w:val="28"/>
          <w:szCs w:val="28"/>
        </w:rPr>
        <w:t>познавательной и исследовательской деятельности, умения наблюдать, делать самостоятельные выводы</w:t>
      </w:r>
      <w:r>
        <w:rPr>
          <w:rStyle w:val="Apple-style-span"/>
          <w:rFonts w:ascii="Times New Roman"/>
          <w:sz w:val="28"/>
          <w:szCs w:val="28"/>
        </w:rPr>
        <w:t xml:space="preserve"> на основе анализа художественного текста</w:t>
      </w:r>
      <w:r w:rsidRPr="00BE1542">
        <w:rPr>
          <w:rStyle w:val="Apple-style-span"/>
          <w:rFonts w:ascii="Times New Roman"/>
          <w:sz w:val="28"/>
          <w:szCs w:val="28"/>
        </w:rPr>
        <w:t>.</w:t>
      </w:r>
    </w:p>
    <w:p w:rsidR="000E3396" w:rsidRPr="00174C7F" w:rsidRDefault="00A02597" w:rsidP="00174C7F">
      <w:pPr>
        <w:pStyle w:val="a3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1134" w:hanging="425"/>
        <w:rPr>
          <w:rFonts w:ascii="Times New Roman"/>
          <w:sz w:val="28"/>
          <w:szCs w:val="28"/>
        </w:rPr>
      </w:pPr>
      <w:r>
        <w:rPr>
          <w:rStyle w:val="Apple-style-span"/>
          <w:rFonts w:ascii="Times New Roman"/>
          <w:sz w:val="28"/>
          <w:szCs w:val="28"/>
        </w:rPr>
        <w:t>Совершенствовать</w:t>
      </w:r>
      <w:r w:rsidRPr="0032506A">
        <w:rPr>
          <w:rStyle w:val="Apple-style-span"/>
          <w:rFonts w:ascii="Times New Roman"/>
          <w:sz w:val="28"/>
          <w:szCs w:val="28"/>
        </w:rPr>
        <w:t xml:space="preserve"> </w:t>
      </w:r>
      <w:r>
        <w:rPr>
          <w:rStyle w:val="Apple-style-span"/>
          <w:rFonts w:ascii="Times New Roman"/>
          <w:sz w:val="28"/>
          <w:szCs w:val="28"/>
        </w:rPr>
        <w:t>умение</w:t>
      </w:r>
      <w:r w:rsidRPr="0032506A">
        <w:rPr>
          <w:rStyle w:val="Apple-style-span"/>
          <w:rFonts w:ascii="Times New Roman"/>
          <w:sz w:val="28"/>
          <w:szCs w:val="28"/>
        </w:rPr>
        <w:t xml:space="preserve"> </w:t>
      </w:r>
      <w:r w:rsidR="000E3396" w:rsidRPr="0032506A">
        <w:rPr>
          <w:rStyle w:val="Apple-style-span"/>
          <w:rFonts w:ascii="Times New Roman"/>
          <w:sz w:val="28"/>
          <w:szCs w:val="28"/>
        </w:rPr>
        <w:t xml:space="preserve">выразительно </w:t>
      </w:r>
      <w:r>
        <w:rPr>
          <w:rStyle w:val="Apple-style-span"/>
          <w:rFonts w:ascii="Times New Roman"/>
          <w:sz w:val="28"/>
          <w:szCs w:val="28"/>
        </w:rPr>
        <w:t>читать вслух</w:t>
      </w:r>
      <w:r w:rsidRPr="0032506A">
        <w:rPr>
          <w:rStyle w:val="Apple-style-span"/>
          <w:rFonts w:ascii="Times New Roman"/>
          <w:sz w:val="28"/>
          <w:szCs w:val="28"/>
        </w:rPr>
        <w:t xml:space="preserve"> </w:t>
      </w:r>
      <w:r>
        <w:rPr>
          <w:rStyle w:val="Apple-style-span"/>
          <w:rFonts w:ascii="Times New Roman"/>
          <w:sz w:val="28"/>
          <w:szCs w:val="28"/>
        </w:rPr>
        <w:t xml:space="preserve">фрагменты </w:t>
      </w:r>
      <w:r w:rsidR="000E3396" w:rsidRPr="0032506A">
        <w:rPr>
          <w:rStyle w:val="Apple-style-span"/>
          <w:rFonts w:ascii="Times New Roman"/>
          <w:sz w:val="28"/>
          <w:szCs w:val="28"/>
        </w:rPr>
        <w:t>художественных текстов.</w:t>
      </w:r>
    </w:p>
    <w:p w:rsidR="000E3396" w:rsidRPr="0032506A" w:rsidRDefault="000E3396" w:rsidP="00E53E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360"/>
        <w:rPr>
          <w:rFonts w:ascii="Times New Roman"/>
          <w:sz w:val="28"/>
          <w:szCs w:val="28"/>
        </w:rPr>
      </w:pPr>
      <w:r w:rsidRPr="0032506A">
        <w:rPr>
          <w:rFonts w:ascii="Times New Roman"/>
          <w:b/>
          <w:sz w:val="28"/>
          <w:szCs w:val="28"/>
        </w:rPr>
        <w:t>Оборудование:</w:t>
      </w:r>
      <w:r w:rsidRPr="0032506A">
        <w:rPr>
          <w:rFonts w:ascii="Times New Roman"/>
          <w:sz w:val="28"/>
          <w:szCs w:val="28"/>
        </w:rPr>
        <w:t xml:space="preserve"> проектор, интерактивная доска, слайд – презентация, компьютер, учебник (Литература: учебник для 5 класса: в 2 ч.</w:t>
      </w:r>
      <w:r>
        <w:rPr>
          <w:rFonts w:ascii="Times New Roman"/>
          <w:sz w:val="28"/>
          <w:szCs w:val="28"/>
        </w:rPr>
        <w:t xml:space="preserve">, </w:t>
      </w:r>
      <w:r w:rsidRPr="0032506A">
        <w:rPr>
          <w:rFonts w:ascii="Times New Roman"/>
          <w:sz w:val="28"/>
          <w:szCs w:val="28"/>
        </w:rPr>
        <w:t>Ч. 2 / автор-составитель Г. С. Меркин).</w:t>
      </w:r>
    </w:p>
    <w:p w:rsidR="000E3396" w:rsidRDefault="000E3396" w:rsidP="00174C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360"/>
        <w:rPr>
          <w:rStyle w:val="Apple-style-span"/>
          <w:rFonts w:ascii="Times New Roman"/>
          <w:sz w:val="28"/>
          <w:szCs w:val="28"/>
        </w:rPr>
      </w:pPr>
      <w:r w:rsidRPr="0032506A">
        <w:rPr>
          <w:rFonts w:ascii="Times New Roman"/>
          <w:b/>
          <w:sz w:val="28"/>
          <w:szCs w:val="28"/>
        </w:rPr>
        <w:t>Список литературы:</w:t>
      </w:r>
      <w:r w:rsidRPr="0032506A">
        <w:rPr>
          <w:rStyle w:val="Apple-style-span"/>
          <w:rFonts w:ascii="Times New Roman"/>
          <w:sz w:val="28"/>
          <w:szCs w:val="28"/>
        </w:rPr>
        <w:t xml:space="preserve"> </w:t>
      </w:r>
      <w:r w:rsidR="001B3529">
        <w:rPr>
          <w:rStyle w:val="Apple-style-span"/>
          <w:rFonts w:ascii="Times New Roman"/>
          <w:sz w:val="28"/>
          <w:szCs w:val="28"/>
        </w:rPr>
        <w:t>Уроки литературы к учебнику Г.С. Меркина «Литература» 5 класс. Интернет</w:t>
      </w:r>
      <w:r>
        <w:rPr>
          <w:rStyle w:val="Apple-style-span"/>
          <w:rFonts w:ascii="Times New Roman"/>
          <w:sz w:val="28"/>
          <w:szCs w:val="28"/>
        </w:rPr>
        <w:t>-источник</w:t>
      </w:r>
      <w:r w:rsidR="001B3529">
        <w:rPr>
          <w:rStyle w:val="Apple-style-span"/>
          <w:rFonts w:ascii="Times New Roman"/>
          <w:sz w:val="28"/>
          <w:szCs w:val="28"/>
        </w:rPr>
        <w:t xml:space="preserve">: </w:t>
      </w:r>
      <w:r w:rsidR="001B3529" w:rsidRPr="001B3529">
        <w:rPr>
          <w:rStyle w:val="Apple-style-span"/>
          <w:rFonts w:ascii="Times New Roman"/>
          <w:sz w:val="28"/>
          <w:szCs w:val="28"/>
        </w:rPr>
        <w:t>http://vseskazki.su/avtorskie-skazki/n-nosov-rasskazi</w:t>
      </w:r>
    </w:p>
    <w:p w:rsidR="000E3396" w:rsidRDefault="000E3396" w:rsidP="003129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1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2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3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4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5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6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7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8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5E3C44" w:rsidRDefault="005E3C44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ins w:id="29" w:author="vladshirokov95@gmail.com" w:date="2024-01-07T20:44:00Z"/>
          <w:rStyle w:val="Apple-style-span"/>
          <w:rFonts w:ascii="Times New Roman"/>
          <w:b/>
          <w:sz w:val="28"/>
          <w:szCs w:val="28"/>
        </w:rPr>
      </w:pPr>
    </w:p>
    <w:p w:rsidR="000E3396" w:rsidRDefault="000E3396" w:rsidP="00325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Style w:val="Apple-style-span"/>
          <w:rFonts w:ascii="Times New Roman"/>
          <w:b/>
          <w:sz w:val="28"/>
          <w:szCs w:val="28"/>
        </w:rPr>
      </w:pPr>
      <w:r w:rsidRPr="00312913">
        <w:rPr>
          <w:rStyle w:val="Apple-style-span"/>
          <w:rFonts w:ascii="Times New Roman"/>
          <w:b/>
          <w:sz w:val="28"/>
          <w:szCs w:val="28"/>
        </w:rPr>
        <w:lastRenderedPageBreak/>
        <w:t>План и хронометраж индивидуального урока литературы:</w:t>
      </w:r>
    </w:p>
    <w:p w:rsidR="000E3396" w:rsidRPr="00312913" w:rsidRDefault="000E3396" w:rsidP="00FC7E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Style w:val="Apple-style-span"/>
          <w:rFonts w:ascii="Times New Roman"/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4"/>
        <w:gridCol w:w="7340"/>
        <w:gridCol w:w="3146"/>
      </w:tblGrid>
      <w:tr w:rsidR="000E3396" w:rsidRPr="00312913" w:rsidTr="00312913">
        <w:tc>
          <w:tcPr>
            <w:tcW w:w="3757" w:type="dxa"/>
          </w:tcPr>
          <w:p w:rsidR="000E3396" w:rsidRPr="00312913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b/>
                <w:sz w:val="28"/>
                <w:szCs w:val="28"/>
              </w:rPr>
              <w:t>Жанры речи учителя</w:t>
            </w:r>
          </w:p>
        </w:tc>
        <w:tc>
          <w:tcPr>
            <w:tcW w:w="3196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b/>
                <w:sz w:val="28"/>
                <w:szCs w:val="28"/>
              </w:rPr>
              <w:t>Хронометраж</w:t>
            </w:r>
          </w:p>
        </w:tc>
      </w:tr>
      <w:tr w:rsidR="000E3396" w:rsidRPr="00312913" w:rsidTr="00312913">
        <w:tc>
          <w:tcPr>
            <w:tcW w:w="3757" w:type="dxa"/>
          </w:tcPr>
          <w:p w:rsidR="000E3396" w:rsidRPr="00312913" w:rsidRDefault="000E3396" w:rsidP="00D129F6">
            <w:pPr>
              <w:pStyle w:val="a3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Организационный этап</w:t>
            </w: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Говорение. Жанр речи: слово учителя (приветственное</w:t>
            </w:r>
            <w:r w:rsidR="00737735">
              <w:rPr>
                <w:rFonts w:ascii="Times New Roman"/>
                <w:sz w:val="28"/>
                <w:szCs w:val="28"/>
              </w:rPr>
              <w:t>, сообщающее, вводное</w:t>
            </w:r>
            <w:r w:rsidRPr="00FC7E49">
              <w:rPr>
                <w:rFonts w:ascii="Times New Roman"/>
                <w:sz w:val="28"/>
                <w:szCs w:val="28"/>
              </w:rPr>
              <w:t xml:space="preserve"> слово</w:t>
            </w:r>
            <w:r w:rsidR="00737735">
              <w:rPr>
                <w:rFonts w:ascii="Times New Roman"/>
                <w:sz w:val="28"/>
                <w:szCs w:val="28"/>
              </w:rPr>
              <w:t>;</w:t>
            </w:r>
            <w:r w:rsidR="00737735" w:rsidRPr="00FC7E49">
              <w:rPr>
                <w:rFonts w:ascii="Times New Roman"/>
                <w:sz w:val="28"/>
                <w:szCs w:val="28"/>
              </w:rPr>
              <w:t xml:space="preserve"> </w:t>
            </w:r>
            <w:r w:rsidRPr="00FC7E49">
              <w:rPr>
                <w:rFonts w:ascii="Times New Roman"/>
                <w:sz w:val="28"/>
                <w:szCs w:val="28"/>
              </w:rPr>
              <w:t>педагогическое требование).</w:t>
            </w:r>
          </w:p>
        </w:tc>
        <w:tc>
          <w:tcPr>
            <w:tcW w:w="3196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>1-2 мин.</w:t>
            </w:r>
          </w:p>
        </w:tc>
      </w:tr>
      <w:tr w:rsidR="000E3396" w:rsidRPr="00312913" w:rsidTr="00312913">
        <w:tc>
          <w:tcPr>
            <w:tcW w:w="3757" w:type="dxa"/>
          </w:tcPr>
          <w:p w:rsidR="000E3396" w:rsidRPr="00312913" w:rsidRDefault="000E3396" w:rsidP="00D129F6">
            <w:pPr>
              <w:pStyle w:val="a3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Подготовительный этап</w:t>
            </w: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Говорение. Жанр речи: беседа (</w:t>
            </w:r>
            <w:r w:rsidR="00737735" w:rsidRPr="00FC7E49">
              <w:rPr>
                <w:rFonts w:ascii="Times New Roman"/>
                <w:sz w:val="28"/>
                <w:szCs w:val="28"/>
              </w:rPr>
              <w:t>репродуктивн</w:t>
            </w:r>
            <w:r w:rsidR="00737735">
              <w:rPr>
                <w:rFonts w:ascii="Times New Roman"/>
                <w:sz w:val="28"/>
                <w:szCs w:val="28"/>
              </w:rPr>
              <w:t>о-эвристическая</w:t>
            </w:r>
            <w:r w:rsidRPr="00FC7E49">
              <w:rPr>
                <w:rFonts w:ascii="Times New Roman"/>
                <w:sz w:val="28"/>
                <w:szCs w:val="28"/>
              </w:rPr>
              <w:t>)</w:t>
            </w:r>
            <w:r w:rsidR="00737735">
              <w:rPr>
                <w:rFonts w:ascii="Times New Roman"/>
                <w:sz w:val="28"/>
                <w:szCs w:val="28"/>
              </w:rPr>
              <w:t>, слово учителя (похвальное, обобщающее слово; педагогическое требование).</w:t>
            </w:r>
          </w:p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3196" w:type="dxa"/>
          </w:tcPr>
          <w:p w:rsidR="000E3396" w:rsidRPr="00FC7E49" w:rsidRDefault="0099170D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>1</w:t>
            </w:r>
            <w:r>
              <w:rPr>
                <w:rStyle w:val="Apple-style-span"/>
                <w:rFonts w:ascii="Times New Roman"/>
                <w:sz w:val="28"/>
                <w:szCs w:val="28"/>
              </w:rPr>
              <w:t xml:space="preserve">2 </w:t>
            </w:r>
            <w:r w:rsidR="000E3396" w:rsidRPr="00FC7E49">
              <w:rPr>
                <w:rStyle w:val="Apple-style-span"/>
                <w:rFonts w:ascii="Times New Roman"/>
                <w:sz w:val="28"/>
                <w:szCs w:val="28"/>
              </w:rPr>
              <w:t>мин.</w:t>
            </w:r>
          </w:p>
        </w:tc>
      </w:tr>
      <w:tr w:rsidR="000E3396" w:rsidRPr="00312913" w:rsidTr="00312913">
        <w:tc>
          <w:tcPr>
            <w:tcW w:w="3757" w:type="dxa"/>
          </w:tcPr>
          <w:p w:rsidR="000E3396" w:rsidRPr="00312913" w:rsidRDefault="000E3396" w:rsidP="00D129F6">
            <w:pPr>
              <w:pStyle w:val="a3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Изучение нового материала</w:t>
            </w:r>
          </w:p>
          <w:p w:rsidR="000E3396" w:rsidRPr="00312913" w:rsidRDefault="000E3396" w:rsidP="00EC0EA5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ind w:left="360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Говорение. Жанр речи: слово учителя (сообщающее</w:t>
            </w:r>
            <w:r w:rsidR="00737735">
              <w:rPr>
                <w:rFonts w:ascii="Times New Roman"/>
                <w:sz w:val="28"/>
                <w:szCs w:val="28"/>
              </w:rPr>
              <w:t>, инструктирующее, похвальное</w:t>
            </w:r>
            <w:r w:rsidRPr="00FC7E49">
              <w:rPr>
                <w:rFonts w:ascii="Times New Roman"/>
                <w:sz w:val="28"/>
                <w:szCs w:val="28"/>
              </w:rPr>
              <w:t xml:space="preserve"> слово</w:t>
            </w:r>
            <w:r w:rsidR="00737735">
              <w:rPr>
                <w:rFonts w:ascii="Times New Roman"/>
                <w:sz w:val="28"/>
                <w:szCs w:val="28"/>
              </w:rPr>
              <w:t>;</w:t>
            </w:r>
            <w:r w:rsidR="00737735" w:rsidRPr="00FC7E49">
              <w:rPr>
                <w:rFonts w:ascii="Times New Roman"/>
                <w:sz w:val="28"/>
                <w:szCs w:val="28"/>
              </w:rPr>
              <w:t xml:space="preserve"> </w:t>
            </w:r>
            <w:r w:rsidRPr="00FC7E49">
              <w:rPr>
                <w:rFonts w:ascii="Times New Roman"/>
                <w:sz w:val="28"/>
                <w:szCs w:val="28"/>
              </w:rPr>
              <w:t>педагогическое требование), беседа (</w:t>
            </w:r>
            <w:r w:rsidR="00737735" w:rsidRPr="00FC7E49">
              <w:rPr>
                <w:rFonts w:ascii="Times New Roman"/>
                <w:sz w:val="28"/>
                <w:szCs w:val="28"/>
              </w:rPr>
              <w:t>репродуктивн</w:t>
            </w:r>
            <w:r w:rsidR="00737735">
              <w:rPr>
                <w:rFonts w:ascii="Times New Roman"/>
                <w:sz w:val="28"/>
                <w:szCs w:val="28"/>
              </w:rPr>
              <w:t>о-эвристическая</w:t>
            </w:r>
            <w:r w:rsidRPr="00FC7E49">
              <w:rPr>
                <w:rFonts w:ascii="Times New Roman"/>
                <w:sz w:val="28"/>
                <w:szCs w:val="28"/>
              </w:rPr>
              <w:t>).</w:t>
            </w:r>
          </w:p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3196" w:type="dxa"/>
          </w:tcPr>
          <w:p w:rsidR="000E3396" w:rsidRPr="00FC7E49" w:rsidRDefault="0099170D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>2</w:t>
            </w:r>
            <w:r>
              <w:rPr>
                <w:rStyle w:val="Apple-style-span"/>
                <w:rFonts w:ascii="Times New Roman"/>
                <w:sz w:val="28"/>
                <w:szCs w:val="28"/>
              </w:rPr>
              <w:t>3 - 24</w:t>
            </w: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 xml:space="preserve"> </w:t>
            </w:r>
            <w:r w:rsidR="000E3396" w:rsidRPr="00FC7E49">
              <w:rPr>
                <w:rStyle w:val="Apple-style-span"/>
                <w:rFonts w:ascii="Times New Roman"/>
                <w:sz w:val="28"/>
                <w:szCs w:val="28"/>
              </w:rPr>
              <w:t>мин.</w:t>
            </w:r>
          </w:p>
        </w:tc>
      </w:tr>
      <w:tr w:rsidR="000E3396" w:rsidRPr="00312913" w:rsidTr="00312913">
        <w:tc>
          <w:tcPr>
            <w:tcW w:w="3757" w:type="dxa"/>
          </w:tcPr>
          <w:p w:rsidR="000E3396" w:rsidRPr="00312913" w:rsidRDefault="000E3396" w:rsidP="00D129F6">
            <w:pPr>
              <w:pStyle w:val="a3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Задание на дом</w:t>
            </w: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Говорение. Жанр речи: слово учителя (</w:t>
            </w:r>
            <w:r w:rsidR="00737735">
              <w:rPr>
                <w:rFonts w:ascii="Times New Roman"/>
                <w:sz w:val="28"/>
                <w:szCs w:val="28"/>
              </w:rPr>
              <w:t xml:space="preserve">обобщающее, инструктирующее слово; </w:t>
            </w:r>
            <w:r w:rsidRPr="00FC7E49">
              <w:rPr>
                <w:rFonts w:ascii="Times New Roman"/>
                <w:sz w:val="28"/>
                <w:szCs w:val="28"/>
              </w:rPr>
              <w:t>педагогическое требование).</w:t>
            </w:r>
          </w:p>
        </w:tc>
        <w:tc>
          <w:tcPr>
            <w:tcW w:w="3196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>3 мин.</w:t>
            </w:r>
          </w:p>
        </w:tc>
      </w:tr>
      <w:tr w:rsidR="000E3396" w:rsidRPr="00312913" w:rsidTr="00312913">
        <w:tc>
          <w:tcPr>
            <w:tcW w:w="3757" w:type="dxa"/>
          </w:tcPr>
          <w:p w:rsidR="000E3396" w:rsidRPr="00312913" w:rsidRDefault="000E3396" w:rsidP="00D129F6">
            <w:pPr>
              <w:pStyle w:val="a3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rPr>
                <w:rStyle w:val="Apple-style-span"/>
                <w:rFonts w:ascii="Times New Roman"/>
                <w:b/>
                <w:sz w:val="28"/>
                <w:szCs w:val="28"/>
              </w:rPr>
            </w:pPr>
            <w:r w:rsidRPr="00312913">
              <w:rPr>
                <w:rStyle w:val="Apple-style-span"/>
                <w:rFonts w:ascii="Times New Roman"/>
                <w:b/>
                <w:sz w:val="28"/>
                <w:szCs w:val="28"/>
              </w:rPr>
              <w:t>Итог урока, обобщение</w:t>
            </w:r>
          </w:p>
        </w:tc>
        <w:tc>
          <w:tcPr>
            <w:tcW w:w="7473" w:type="dxa"/>
          </w:tcPr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Говорение. Жанр речи: слово учителя (сообщающее, обобщающее слово)</w:t>
            </w:r>
            <w:r w:rsidR="0099170D">
              <w:rPr>
                <w:rFonts w:ascii="Times New Roman"/>
                <w:sz w:val="28"/>
                <w:szCs w:val="28"/>
              </w:rPr>
              <w:t>, беседа (репродуктивно-эвристическая).</w:t>
            </w:r>
          </w:p>
          <w:p w:rsidR="000E3396" w:rsidRPr="00FC7E4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Style w:val="Apple-style-span"/>
                <w:rFonts w:ascii="Times New Roman"/>
                <w:sz w:val="28"/>
                <w:szCs w:val="28"/>
              </w:rPr>
            </w:pPr>
            <w:r w:rsidRPr="00FC7E49">
              <w:rPr>
                <w:rFonts w:ascii="Times New Roman"/>
                <w:sz w:val="28"/>
                <w:szCs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3196" w:type="dxa"/>
          </w:tcPr>
          <w:p w:rsidR="000E3396" w:rsidRPr="00FC7E49" w:rsidRDefault="0099170D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360" w:lineRule="auto"/>
              <w:jc w:val="center"/>
              <w:rPr>
                <w:rStyle w:val="Apple-style-span"/>
                <w:rFonts w:ascii="Times New Roman"/>
                <w:sz w:val="28"/>
                <w:szCs w:val="28"/>
              </w:rPr>
            </w:pPr>
            <w:r>
              <w:rPr>
                <w:rStyle w:val="Apple-style-span"/>
                <w:rFonts w:ascii="Times New Roman"/>
                <w:sz w:val="28"/>
                <w:szCs w:val="28"/>
              </w:rPr>
              <w:t>5</w:t>
            </w:r>
            <w:r w:rsidRPr="00FC7E49">
              <w:rPr>
                <w:rStyle w:val="Apple-style-span"/>
                <w:rFonts w:ascii="Times New Roman"/>
                <w:sz w:val="28"/>
                <w:szCs w:val="28"/>
              </w:rPr>
              <w:t xml:space="preserve"> </w:t>
            </w:r>
            <w:r w:rsidR="000E3396" w:rsidRPr="00FC7E49">
              <w:rPr>
                <w:rStyle w:val="Apple-style-span"/>
                <w:rFonts w:ascii="Times New Roman"/>
                <w:sz w:val="28"/>
                <w:szCs w:val="28"/>
              </w:rPr>
              <w:t>мин.</w:t>
            </w:r>
          </w:p>
        </w:tc>
      </w:tr>
    </w:tbl>
    <w:p w:rsidR="00A02597" w:rsidRDefault="00A02597" w:rsidP="00D129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360"/>
        <w:rPr>
          <w:rStyle w:val="Apple-style-span"/>
          <w:rFonts w:ascii="Times New Roman"/>
          <w:sz w:val="28"/>
        </w:rPr>
      </w:pPr>
    </w:p>
    <w:p w:rsidR="000E3396" w:rsidRDefault="00A02597" w:rsidP="009210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360"/>
        <w:jc w:val="center"/>
        <w:rPr>
          <w:rFonts w:ascii="Times New Roman"/>
          <w:b/>
          <w:sz w:val="28"/>
        </w:rPr>
      </w:pPr>
      <w:r>
        <w:rPr>
          <w:rStyle w:val="Apple-style-span"/>
          <w:rFonts w:ascii="Times New Roman"/>
          <w:sz w:val="28"/>
        </w:rPr>
        <w:br w:type="page"/>
      </w:r>
      <w:r w:rsidR="000E3396">
        <w:rPr>
          <w:rFonts w:ascii="Times New Roman"/>
          <w:b/>
          <w:sz w:val="28"/>
        </w:rPr>
        <w:lastRenderedPageBreak/>
        <w:t>Ход индивидуального урока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8"/>
        <w:gridCol w:w="4760"/>
        <w:gridCol w:w="4331"/>
        <w:gridCol w:w="2927"/>
      </w:tblGrid>
      <w:tr w:rsidR="000E3396" w:rsidTr="00EC0EA5">
        <w:tc>
          <w:tcPr>
            <w:tcW w:w="2768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Этапы урока</w:t>
            </w: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Деятельность учителя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Деятельность учеников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Примечания</w:t>
            </w:r>
          </w:p>
        </w:tc>
      </w:tr>
      <w:tr w:rsidR="000E3396" w:rsidTr="00970D13">
        <w:trPr>
          <w:trHeight w:val="416"/>
        </w:trPr>
        <w:tc>
          <w:tcPr>
            <w:tcW w:w="2768" w:type="dxa"/>
            <w:vMerge w:val="restart"/>
          </w:tcPr>
          <w:p w:rsidR="000E3396" w:rsidRDefault="000E3396" w:rsidP="00D129F6">
            <w:pPr>
              <w:pStyle w:val="a3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Организационный этап</w:t>
            </w: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1. Говорение. Жанр речи: слово учителя (приветственное, вводное, сообщающее слово; педагогическое требование).</w:t>
            </w:r>
          </w:p>
          <w:p w:rsidR="000E3396" w:rsidRDefault="000E3396" w:rsidP="00970D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Добрый день, ребята! Я очень рада вас видеть. Садитесь. </w:t>
            </w:r>
          </w:p>
          <w:p w:rsidR="000E3396" w:rsidRDefault="000E3396" w:rsidP="00970D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</w:pPr>
            <w:r w:rsidRPr="0001623C">
              <w:rPr>
                <w:rFonts w:ascii="Times New Roman"/>
                <w:sz w:val="28"/>
                <w:szCs w:val="28"/>
              </w:rPr>
              <w:t>Вы уже пятый год знакомитесь с одним из выдающихся видов искусства, которое никогда не потеряет своей значимости. Именно художественная литература учит человека</w:t>
            </w:r>
            <w:r>
              <w:rPr>
                <w:rFonts w:ascii="Times New Roman"/>
                <w:sz w:val="28"/>
                <w:szCs w:val="28"/>
              </w:rPr>
              <w:t xml:space="preserve"> народной</w:t>
            </w:r>
            <w:r w:rsidRPr="0001623C">
              <w:rPr>
                <w:rFonts w:ascii="Times New Roman"/>
                <w:sz w:val="28"/>
                <w:szCs w:val="28"/>
              </w:rPr>
              <w:t xml:space="preserve"> мудрости. Она</w:t>
            </w:r>
            <w:r w:rsidR="00A02597">
              <w:rPr>
                <w:rFonts w:ascii="Times New Roman"/>
                <w:sz w:val="28"/>
                <w:szCs w:val="28"/>
              </w:rPr>
              <w:t>,</w:t>
            </w:r>
            <w:r w:rsidRPr="0001623C">
              <w:rPr>
                <w:rFonts w:ascii="Times New Roman"/>
                <w:sz w:val="28"/>
                <w:szCs w:val="28"/>
              </w:rPr>
              <w:t xml:space="preserve"> словно зеркало</w:t>
            </w:r>
            <w:r w:rsidR="00A02597">
              <w:rPr>
                <w:rFonts w:ascii="Times New Roman"/>
                <w:sz w:val="28"/>
                <w:szCs w:val="28"/>
              </w:rPr>
              <w:t>,</w:t>
            </w:r>
            <w:r w:rsidRPr="0001623C">
              <w:rPr>
                <w:rFonts w:ascii="Times New Roman"/>
                <w:sz w:val="28"/>
                <w:szCs w:val="28"/>
              </w:rPr>
              <w:t xml:space="preserve"> отражает характеры</w:t>
            </w:r>
            <w:r w:rsidR="00A02597">
              <w:rPr>
                <w:rFonts w:ascii="Times New Roman"/>
                <w:sz w:val="28"/>
                <w:szCs w:val="28"/>
              </w:rPr>
              <w:t xml:space="preserve"> людей</w:t>
            </w:r>
            <w:r w:rsidRPr="0001623C">
              <w:rPr>
                <w:rFonts w:ascii="Times New Roman"/>
                <w:sz w:val="28"/>
                <w:szCs w:val="28"/>
              </w:rPr>
              <w:t xml:space="preserve">, с которыми хочется дружить, </w:t>
            </w:r>
            <w:r w:rsidR="00A02597">
              <w:rPr>
                <w:rFonts w:ascii="Times New Roman"/>
                <w:sz w:val="28"/>
                <w:szCs w:val="28"/>
              </w:rPr>
              <w:t xml:space="preserve">и </w:t>
            </w:r>
            <w:r w:rsidRPr="0001623C">
              <w:rPr>
                <w:rFonts w:ascii="Times New Roman"/>
                <w:sz w:val="28"/>
                <w:szCs w:val="28"/>
              </w:rPr>
              <w:t xml:space="preserve">поступки </w:t>
            </w:r>
            <w:r w:rsidR="00A02597">
              <w:rPr>
                <w:rFonts w:ascii="Times New Roman"/>
                <w:sz w:val="28"/>
                <w:szCs w:val="28"/>
              </w:rPr>
              <w:t>тех</w:t>
            </w:r>
            <w:r w:rsidRPr="0001623C">
              <w:rPr>
                <w:rFonts w:ascii="Times New Roman"/>
                <w:sz w:val="28"/>
                <w:szCs w:val="28"/>
              </w:rPr>
              <w:t xml:space="preserve">, </w:t>
            </w:r>
            <w:r w:rsidR="00A02597">
              <w:rPr>
                <w:rFonts w:ascii="Times New Roman"/>
                <w:sz w:val="28"/>
                <w:szCs w:val="28"/>
              </w:rPr>
              <w:t>кто</w:t>
            </w:r>
            <w:r w:rsidR="00A02597" w:rsidRPr="0001623C">
              <w:rPr>
                <w:rFonts w:ascii="Times New Roman"/>
                <w:sz w:val="28"/>
                <w:szCs w:val="28"/>
              </w:rPr>
              <w:t xml:space="preserve"> </w:t>
            </w:r>
            <w:r w:rsidRPr="0001623C">
              <w:rPr>
                <w:rFonts w:ascii="Times New Roman"/>
                <w:sz w:val="28"/>
                <w:szCs w:val="28"/>
              </w:rPr>
              <w:t>нам неприят</w:t>
            </w:r>
            <w:r w:rsidR="00A02597">
              <w:rPr>
                <w:rFonts w:ascii="Times New Roman"/>
                <w:sz w:val="28"/>
                <w:szCs w:val="28"/>
              </w:rPr>
              <w:t>е</w:t>
            </w:r>
            <w:r w:rsidRPr="0001623C">
              <w:rPr>
                <w:rFonts w:ascii="Times New Roman"/>
                <w:sz w:val="28"/>
                <w:szCs w:val="28"/>
              </w:rPr>
              <w:t>н</w:t>
            </w:r>
            <w:r>
              <w:rPr>
                <w:rFonts w:ascii="Times New Roman"/>
                <w:sz w:val="28"/>
                <w:szCs w:val="28"/>
              </w:rPr>
              <w:t>.</w:t>
            </w:r>
          </w:p>
          <w:p w:rsidR="000E3396" w:rsidRDefault="000E3396" w:rsidP="00970D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Сегодня на уроке мы познакомимся с творчеством Николая Николаевича Носова, великолепного рассказчика, который писал не только для детей, но и о детях. А самое главное, что рассказы этого писателя любят читать даже взрослые.</w:t>
            </w:r>
          </w:p>
          <w:p w:rsidR="000E3396" w:rsidRPr="00970D13" w:rsidRDefault="000E3396" w:rsidP="005E3C4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  <w:pPrChange w:id="30" w:author="vladshirokov95@gmail.com" w:date="2024-01-07T20:45:00Z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  <w:spacing w:after="0"/>
                </w:pPr>
              </w:pPrChange>
            </w:pPr>
            <w:r>
              <w:rPr>
                <w:rFonts w:ascii="Times New Roman"/>
                <w:sz w:val="28"/>
                <w:szCs w:val="28"/>
              </w:rPr>
              <w:lastRenderedPageBreak/>
              <w:t>Откройте рабочие тетради на 44-ой странице, запишите дату</w:t>
            </w:r>
            <w:del w:id="31" w:author="vladshirokov95@gmail.com" w:date="2024-01-07T20:45:00Z">
              <w:r w:rsidDel="005E3C44">
                <w:rPr>
                  <w:rFonts w:ascii="Times New Roman"/>
                  <w:sz w:val="28"/>
                  <w:szCs w:val="28"/>
                </w:rPr>
                <w:delText>: Девятое апреля</w:delText>
              </w:r>
            </w:del>
            <w:r>
              <w:rPr>
                <w:rFonts w:ascii="Times New Roman"/>
                <w:sz w:val="28"/>
                <w:szCs w:val="28"/>
              </w:rPr>
              <w:t>, вид работы</w:t>
            </w:r>
            <w:ins w:id="32" w:author="vladshirokov95@gmail.com" w:date="2024-01-07T20:45:00Z">
              <w:r w:rsidR="005E3C44">
                <w:rPr>
                  <w:rFonts w:ascii="Times New Roman"/>
                  <w:sz w:val="28"/>
                  <w:szCs w:val="28"/>
                </w:rPr>
                <w:t xml:space="preserve"> и тему урока.</w:t>
              </w:r>
            </w:ins>
            <w:del w:id="33" w:author="vladshirokov95@gmail.com" w:date="2024-01-07T20:45:00Z">
              <w:r w:rsidDel="005E3C44">
                <w:rPr>
                  <w:rFonts w:ascii="Times New Roman"/>
                  <w:sz w:val="28"/>
                  <w:szCs w:val="28"/>
                </w:rPr>
                <w:delText>: Классная работа.</w:delText>
              </w:r>
            </w:del>
          </w:p>
        </w:tc>
        <w:tc>
          <w:tcPr>
            <w:tcW w:w="4331" w:type="dxa"/>
          </w:tcPr>
          <w:p w:rsidR="000E3396" w:rsidRDefault="000E3396" w:rsidP="000162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1. Слушание (детальное, некритическое, нерефлексивное, информативное)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Слайд:</w:t>
            </w:r>
          </w:p>
          <w:p w:rsidR="000E3396" w:rsidDel="005E3C44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del w:id="34" w:author="vladshirokov95@gmail.com" w:date="2024-01-07T20:45:00Z"/>
                <w:rFonts w:ascii="Times New Roman"/>
                <w:sz w:val="28"/>
              </w:rPr>
            </w:pPr>
            <w:del w:id="35" w:author="vladshirokov95@gmail.com" w:date="2024-01-07T20:45:00Z">
              <w:r w:rsidDel="005E3C44">
                <w:rPr>
                  <w:rFonts w:ascii="Times New Roman"/>
                  <w:sz w:val="28"/>
                </w:rPr>
                <w:delText>Девятое апреля</w:delText>
              </w:r>
            </w:del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Классная работа</w:t>
            </w:r>
          </w:p>
          <w:p w:rsidR="00A02597" w:rsidRDefault="00737735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737735">
              <w:rPr>
                <w:rFonts w:ascii="Times New Roman"/>
                <w:sz w:val="28"/>
              </w:rPr>
              <w:t>Творчество Николая Николаевича Носова</w:t>
            </w:r>
            <w:r w:rsidR="0099170D">
              <w:rPr>
                <w:rFonts w:ascii="Times New Roman"/>
                <w:sz w:val="28"/>
              </w:rPr>
              <w:t>.</w:t>
            </w:r>
            <w:r w:rsidRPr="00737735">
              <w:rPr>
                <w:rFonts w:ascii="Times New Roman"/>
                <w:sz w:val="28"/>
              </w:rPr>
              <w:t xml:space="preserve"> Рассказ «Три охотника»</w:t>
            </w:r>
          </w:p>
        </w:tc>
      </w:tr>
      <w:tr w:rsidR="000E3396" w:rsidTr="00EC0EA5">
        <w:trPr>
          <w:trHeight w:val="260"/>
        </w:trPr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2. Письмо. Жанр речи: ответ по предмету (письменный, краткий, индивидуальный).</w:t>
            </w:r>
          </w:p>
          <w:p w:rsidR="000E3396" w:rsidRPr="000B7165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0B7165">
              <w:rPr>
                <w:rFonts w:ascii="Times New Roman"/>
                <w:i/>
                <w:sz w:val="28"/>
              </w:rPr>
              <w:t xml:space="preserve">Образец записи: 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del w:id="36" w:author="vladshirokov95@gmail.com" w:date="2024-01-07T20:45:00Z">
              <w:r w:rsidDel="005E3C44">
                <w:rPr>
                  <w:rFonts w:ascii="Times New Roman"/>
                  <w:sz w:val="28"/>
                </w:rPr>
                <w:delText>Девятое апреля</w:delText>
              </w:r>
            </w:del>
            <w:ins w:id="37" w:author="vladshirokov95@gmail.com" w:date="2024-01-07T20:45:00Z">
              <w:r w:rsidR="005E3C44">
                <w:rPr>
                  <w:rFonts w:ascii="Times New Roman"/>
                  <w:sz w:val="28"/>
                </w:rPr>
                <w:t>Седьмое апреля</w:t>
              </w:r>
            </w:ins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Классная работа</w:t>
            </w:r>
            <w:r w:rsidR="00A02597">
              <w:rPr>
                <w:rFonts w:ascii="Times New Roman"/>
                <w:sz w:val="28"/>
              </w:rPr>
              <w:t xml:space="preserve"> </w:t>
            </w:r>
          </w:p>
          <w:p w:rsidR="00EF5731" w:rsidRPr="00FC7E49" w:rsidRDefault="00EF573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FC7E49">
              <w:rPr>
                <w:rFonts w:ascii="Times New Roman"/>
                <w:sz w:val="28"/>
              </w:rPr>
              <w:t>Творчество Николая Николаевича Носова. Рассказ «Три охотника»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i/>
                <w:sz w:val="28"/>
              </w:rPr>
            </w:pPr>
          </w:p>
        </w:tc>
      </w:tr>
      <w:tr w:rsidR="000E3396" w:rsidTr="00EC0EA5">
        <w:tc>
          <w:tcPr>
            <w:tcW w:w="2768" w:type="dxa"/>
            <w:vMerge w:val="restart"/>
          </w:tcPr>
          <w:p w:rsidR="000E3396" w:rsidRDefault="000E3396" w:rsidP="00D129F6">
            <w:pPr>
              <w:pStyle w:val="a3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Подготовительный этап</w:t>
            </w: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3. Говорение. Жанр речи: беседа (репродуктивно-эвристическая). </w:t>
            </w:r>
          </w:p>
          <w:p w:rsidR="000E3396" w:rsidRDefault="000E3396" w:rsidP="00780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Прежде чем мы начнем работу с рассказом «Три охотника», который вы должны были прочитать дома, давайте вспомним, какие произведения Николая Николаевича Носова нам уже знакомы?</w:t>
            </w:r>
            <w:r w:rsidR="00A02597">
              <w:rPr>
                <w:rFonts w:ascii="Times New Roman"/>
                <w:sz w:val="28"/>
              </w:rPr>
              <w:t xml:space="preserve"> Рассмотрите иллюстрации. К каким рассказам они сделаны? Кто определит, узнает?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3. Слушание (детальное, критическое, рефлексивное, информативное)</w:t>
            </w:r>
          </w:p>
        </w:tc>
        <w:tc>
          <w:tcPr>
            <w:tcW w:w="2927" w:type="dxa"/>
          </w:tcPr>
          <w:p w:rsidR="000E3396" w:rsidRDefault="000E3396" w:rsidP="002F78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0B7165">
              <w:rPr>
                <w:rFonts w:ascii="Times New Roman"/>
                <w:b/>
                <w:sz w:val="28"/>
              </w:rPr>
              <w:t>Слайд:</w:t>
            </w:r>
            <w:r>
              <w:rPr>
                <w:rFonts w:ascii="Times New Roman"/>
                <w:sz w:val="28"/>
              </w:rPr>
              <w:t xml:space="preserve"> Иллюстрации к рассказам Н.Н. Носова.</w:t>
            </w:r>
          </w:p>
        </w:tc>
      </w:tr>
      <w:tr w:rsidR="000E3396" w:rsidTr="00EC0EA5"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780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4.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0E3396" w:rsidP="00780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4. Говорение. Жанр речи: ответ по предмету (устный, </w:t>
            </w:r>
            <w:r w:rsidR="00EF5731">
              <w:rPr>
                <w:rFonts w:ascii="Times New Roman"/>
                <w:b/>
                <w:sz w:val="28"/>
              </w:rPr>
              <w:t>краткий</w:t>
            </w:r>
            <w:r>
              <w:rPr>
                <w:rFonts w:ascii="Times New Roman"/>
                <w:b/>
                <w:sz w:val="28"/>
              </w:rPr>
              <w:t xml:space="preserve">, </w:t>
            </w:r>
            <w:r w:rsidRPr="00FC7E49">
              <w:rPr>
                <w:rFonts w:ascii="Times New Roman"/>
                <w:b/>
                <w:sz w:val="28"/>
              </w:rPr>
              <w:t>фронтальный</w:t>
            </w:r>
            <w:r>
              <w:rPr>
                <w:rFonts w:ascii="Times New Roman"/>
                <w:b/>
                <w:sz w:val="28"/>
              </w:rPr>
              <w:t>).</w:t>
            </w:r>
          </w:p>
          <w:p w:rsidR="000E3396" w:rsidRDefault="000E3396" w:rsidP="00780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Я читал рассказы Николая Николаевича Носова: «Затейники», «Живая шляпа», «Фантазеры», </w:t>
            </w:r>
            <w:r>
              <w:rPr>
                <w:rFonts w:ascii="Times New Roman"/>
                <w:sz w:val="28"/>
              </w:rPr>
              <w:lastRenderedPageBreak/>
              <w:t xml:space="preserve">«Прятки», «Саша», «Клякса», «Мишкина каша», «Телефон». </w:t>
            </w:r>
          </w:p>
        </w:tc>
        <w:tc>
          <w:tcPr>
            <w:tcW w:w="2927" w:type="dxa"/>
          </w:tcPr>
          <w:p w:rsidR="000E3396" w:rsidRDefault="00E06B2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>.</w:t>
            </w:r>
          </w:p>
        </w:tc>
      </w:tr>
      <w:tr w:rsidR="000E3396" w:rsidTr="004F0B46">
        <w:trPr>
          <w:trHeight w:val="870"/>
        </w:trPr>
        <w:tc>
          <w:tcPr>
            <w:tcW w:w="2768" w:type="dxa"/>
            <w:vMerge w:val="restart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5. Говорение. Жанр речи: беседа (репродуктивно-эвристическая).</w:t>
            </w:r>
          </w:p>
          <w:p w:rsidR="000E3396" w:rsidRPr="002F7861" w:rsidRDefault="000E3396" w:rsidP="004F0B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4F0B46">
              <w:rPr>
                <w:rFonts w:ascii="Times New Roman"/>
                <w:sz w:val="28"/>
              </w:rPr>
              <w:t xml:space="preserve">О чем эти рассказы? </w:t>
            </w:r>
            <w:r w:rsidR="00E06B21">
              <w:rPr>
                <w:rFonts w:ascii="Times New Roman"/>
                <w:sz w:val="28"/>
              </w:rPr>
              <w:t xml:space="preserve">Кто их герои? </w:t>
            </w:r>
            <w:r>
              <w:rPr>
                <w:rFonts w:ascii="Times New Roman"/>
                <w:sz w:val="28"/>
              </w:rPr>
              <w:t xml:space="preserve">Какие качества </w:t>
            </w:r>
            <w:r w:rsidR="00E06B21">
              <w:rPr>
                <w:rFonts w:ascii="Times New Roman"/>
                <w:sz w:val="28"/>
              </w:rPr>
              <w:t xml:space="preserve">человека </w:t>
            </w:r>
            <w:r w:rsidR="00EF5731">
              <w:rPr>
                <w:rFonts w:ascii="Times New Roman"/>
                <w:sz w:val="28"/>
              </w:rPr>
              <w:t>воспроизводит</w:t>
            </w:r>
            <w:r w:rsidR="00E06B21">
              <w:rPr>
                <w:rFonts w:ascii="Times New Roman"/>
                <w:sz w:val="28"/>
              </w:rPr>
              <w:t xml:space="preserve"> в своих произведениях </w:t>
            </w:r>
            <w:r>
              <w:rPr>
                <w:rFonts w:ascii="Times New Roman"/>
                <w:sz w:val="28"/>
              </w:rPr>
              <w:t>писатель?</w:t>
            </w:r>
          </w:p>
        </w:tc>
        <w:tc>
          <w:tcPr>
            <w:tcW w:w="4331" w:type="dxa"/>
          </w:tcPr>
          <w:p w:rsidR="000E3396" w:rsidRPr="004F0B4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5. Слушание (детальное, критическое, 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0E3396" w:rsidRDefault="000E3396" w:rsidP="004F0B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4F0B46">
        <w:trPr>
          <w:trHeight w:val="863"/>
        </w:trPr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6.Слушание (детальное, критическое, рефлексивное, информативное).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6.Говорение. Жанр речи: ответ по предмету (устный, </w:t>
            </w:r>
            <w:r w:rsidRPr="00FC7E49">
              <w:rPr>
                <w:rFonts w:ascii="Times New Roman"/>
                <w:b/>
                <w:sz w:val="28"/>
              </w:rPr>
              <w:t xml:space="preserve">развернутый, </w:t>
            </w:r>
            <w:r w:rsidR="00EF5731" w:rsidRPr="00FC7E49">
              <w:rPr>
                <w:rFonts w:ascii="Times New Roman"/>
                <w:b/>
                <w:sz w:val="28"/>
              </w:rPr>
              <w:t>индивидуальный</w:t>
            </w:r>
            <w:r w:rsidRPr="00FC7E49">
              <w:rPr>
                <w:rFonts w:ascii="Times New Roman"/>
                <w:b/>
                <w:sz w:val="28"/>
              </w:rPr>
              <w:t>).</w:t>
            </w:r>
          </w:p>
          <w:p w:rsidR="000E3396" w:rsidRPr="00D62B25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E06B21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Герои рассказов Николая Николаевича Носова - дети. </w:t>
            </w:r>
            <w:r w:rsidR="000E3396">
              <w:rPr>
                <w:rFonts w:ascii="Times New Roman"/>
                <w:sz w:val="28"/>
              </w:rPr>
              <w:t xml:space="preserve">В </w:t>
            </w:r>
            <w:r>
              <w:rPr>
                <w:rFonts w:ascii="Times New Roman"/>
                <w:sz w:val="28"/>
              </w:rPr>
              <w:t>них</w:t>
            </w:r>
            <w:r w:rsidR="000E3396"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г</w:t>
            </w:r>
            <w:r w:rsidR="000E3396">
              <w:rPr>
                <w:rFonts w:ascii="Times New Roman"/>
                <w:sz w:val="28"/>
              </w:rPr>
              <w:t>оворится о детских тревогах, спорах, страхах</w:t>
            </w:r>
            <w:r>
              <w:rPr>
                <w:rFonts w:ascii="Times New Roman"/>
                <w:sz w:val="28"/>
              </w:rPr>
              <w:t>,</w:t>
            </w:r>
            <w:r w:rsidR="000E3396">
              <w:rPr>
                <w:rFonts w:ascii="Times New Roman"/>
                <w:sz w:val="28"/>
              </w:rPr>
              <w:t xml:space="preserve"> которые часто бывают неоправданными, о настоящей дружбе, о нелепых ситуациях, которые происходят с детьми.</w:t>
            </w:r>
          </w:p>
          <w:p w:rsidR="000E3396" w:rsidRPr="004F0B46" w:rsidRDefault="000E3396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Писатель восхваляет такие качества, как доброта, честность, готовность прийти на помощь, разделить беду на двоих.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0E3396" w:rsidRDefault="000E3396" w:rsidP="004F0B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D62B25">
        <w:trPr>
          <w:trHeight w:val="405"/>
        </w:trPr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7. Говорение. Жанр речи: слово учителя (похвальное слово; педагогическое требование), беседа (репродуктивно-эвристическая).</w:t>
            </w:r>
          </w:p>
          <w:p w:rsidR="000E3396" w:rsidRDefault="000E3396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Какие вы молодцы! Меня очень радует то, что вы знаете так много рассказов. </w:t>
            </w:r>
          </w:p>
          <w:p w:rsidR="000E3396" w:rsidRDefault="000E3396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lastRenderedPageBreak/>
              <w:t xml:space="preserve">Посмотрите внимательно на слайд. </w:t>
            </w:r>
            <w:r>
              <w:rPr>
                <w:rFonts w:ascii="Times New Roman"/>
                <w:sz w:val="28"/>
                <w:szCs w:val="28"/>
              </w:rPr>
              <w:t>З</w:t>
            </w:r>
            <w:r w:rsidRPr="0001623C">
              <w:rPr>
                <w:rFonts w:ascii="Times New Roman"/>
                <w:sz w:val="28"/>
                <w:szCs w:val="28"/>
              </w:rPr>
              <w:t xml:space="preserve">наком ли вам этот герой? Из какого </w:t>
            </w:r>
          </w:p>
          <w:p w:rsidR="000E3396" w:rsidRPr="00D62B25" w:rsidRDefault="000E3396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</w:pPr>
            <w:r w:rsidRPr="0001623C">
              <w:rPr>
                <w:rFonts w:ascii="Times New Roman"/>
                <w:sz w:val="28"/>
                <w:szCs w:val="28"/>
              </w:rPr>
              <w:t xml:space="preserve">он произведения? 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7. Слушание (детальное, критическое, рефлексивное, информативное)</w:t>
            </w:r>
          </w:p>
        </w:tc>
        <w:tc>
          <w:tcPr>
            <w:tcW w:w="2927" w:type="dxa"/>
          </w:tcPr>
          <w:p w:rsidR="000E3396" w:rsidRPr="002F7861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2F7861">
              <w:rPr>
                <w:rFonts w:ascii="Times New Roman"/>
                <w:b/>
                <w:sz w:val="28"/>
              </w:rPr>
              <w:t>Слайд:</w:t>
            </w:r>
          </w:p>
          <w:p w:rsidR="000E3396" w:rsidRDefault="000E3396" w:rsidP="004F0B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sz w:val="28"/>
              </w:rPr>
              <w:t>Незнайка на луне.</w:t>
            </w:r>
          </w:p>
        </w:tc>
      </w:tr>
      <w:tr w:rsidR="000E3396" w:rsidTr="00EC0EA5"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8.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8. Говорение. Жанр речи: ответ по предмету (устный, развернутый, индивидуальный).</w:t>
            </w:r>
          </w:p>
          <w:p w:rsidR="000E3396" w:rsidRPr="00D62B25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D62B25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0E3396" w:rsidP="00D62B2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На слайде мы видим </w:t>
            </w:r>
            <w:r w:rsidR="00E06B21">
              <w:rPr>
                <w:rFonts w:ascii="Times New Roman"/>
                <w:sz w:val="28"/>
              </w:rPr>
              <w:t>иллюстрацию</w:t>
            </w:r>
            <w:r>
              <w:rPr>
                <w:rFonts w:ascii="Times New Roman"/>
                <w:sz w:val="28"/>
              </w:rPr>
              <w:t xml:space="preserve">, где изображен </w:t>
            </w:r>
            <w:r w:rsidR="00E06B21">
              <w:rPr>
                <w:rFonts w:ascii="Times New Roman"/>
                <w:sz w:val="28"/>
              </w:rPr>
              <w:t xml:space="preserve">Незнайка </w:t>
            </w:r>
            <w:r>
              <w:rPr>
                <w:rFonts w:ascii="Times New Roman"/>
                <w:sz w:val="28"/>
              </w:rPr>
              <w:t xml:space="preserve">– герой знаменитой серии книг Н.Н.Носова: «Приключения Незнайки и его друзей», «Незнайка в Солнечном городе» и «Незнайка на Луне».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EC0EA5"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9. Говорение. Жанр речи: беседа (репродуктивно-эвристическая).</w:t>
            </w:r>
          </w:p>
          <w:p w:rsidR="000E3396" w:rsidRPr="004446D2" w:rsidRDefault="000E3396" w:rsidP="004446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  <w:szCs w:val="28"/>
              </w:rPr>
            </w:pPr>
            <w:r w:rsidRPr="0001623C">
              <w:rPr>
                <w:rFonts w:ascii="Times New Roman"/>
                <w:sz w:val="28"/>
                <w:szCs w:val="28"/>
              </w:rPr>
              <w:t>Кого из героев рассказов Носова вы еще помните?</w:t>
            </w:r>
            <w:r>
              <w:rPr>
                <w:rFonts w:ascii="Times New Roman"/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9. Слушание (детальное, критическое, рефлексивное, информативное)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EC0EA5">
        <w:tc>
          <w:tcPr>
            <w:tcW w:w="2768" w:type="dxa"/>
            <w:vMerge w:val="restart"/>
            <w:tcBorders>
              <w:top w:val="nil"/>
            </w:tcBorders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10.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10. Говорение. Жанр речи: ответ по предмету (устный, </w:t>
            </w:r>
            <w:r w:rsidR="00EF5731">
              <w:rPr>
                <w:rFonts w:ascii="Times New Roman"/>
                <w:b/>
                <w:sz w:val="28"/>
              </w:rPr>
              <w:t>развернутый</w:t>
            </w:r>
            <w:r>
              <w:rPr>
                <w:rFonts w:ascii="Times New Roman"/>
                <w:b/>
                <w:sz w:val="28"/>
              </w:rPr>
              <w:t xml:space="preserve">, </w:t>
            </w:r>
            <w:r w:rsidR="00EF5731">
              <w:rPr>
                <w:rFonts w:ascii="Times New Roman"/>
                <w:b/>
                <w:sz w:val="28"/>
              </w:rPr>
              <w:t>индивидуальный</w:t>
            </w:r>
            <w:r>
              <w:rPr>
                <w:rFonts w:ascii="Times New Roman"/>
                <w:b/>
                <w:sz w:val="28"/>
              </w:rPr>
              <w:t>).</w:t>
            </w:r>
          </w:p>
          <w:p w:rsidR="000E3396" w:rsidRPr="004446D2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4446D2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У Носова есть очень много смешных, интересных и забавных героев. У Мишки убежала каша.</w:t>
            </w:r>
          </w:p>
          <w:p w:rsidR="000E3396" w:rsidRDefault="000E3396" w:rsidP="001350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Вадик и Вовка испугались шляпы, которая показалась им живой. Павлик посадил репку, хоть мало кто верил в его силы, а </w:t>
            </w:r>
            <w:r>
              <w:rPr>
                <w:rFonts w:ascii="Times New Roman"/>
                <w:sz w:val="28"/>
              </w:rPr>
              <w:lastRenderedPageBreak/>
              <w:t>Виталик втайне от мамы обменял аквариумную рыбку на свисток.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EC0EA5">
        <w:trPr>
          <w:trHeight w:val="2687"/>
        </w:trPr>
        <w:tc>
          <w:tcPr>
            <w:tcW w:w="2768" w:type="dxa"/>
            <w:vMerge/>
            <w:tcBorders>
              <w:top w:val="nil"/>
            </w:tcBorders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11</w:t>
            </w:r>
            <w:r w:rsidR="000E3396">
              <w:rPr>
                <w:rFonts w:ascii="Times New Roman"/>
                <w:b/>
                <w:sz w:val="28"/>
              </w:rPr>
              <w:t>. Говорение. Жанр речи: слово учителя (обобщающее), беседа (репродуктивно-эвристическая).</w:t>
            </w:r>
          </w:p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Вот мы с вами и вспомнили рассказы, которые написал Николай Николаевич Носов. Скажите, какой жанр повествовательной прозы называется рассказом? </w:t>
            </w:r>
          </w:p>
        </w:tc>
        <w:tc>
          <w:tcPr>
            <w:tcW w:w="4331" w:type="dxa"/>
          </w:tcPr>
          <w:p w:rsidR="000E3396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11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нерефлексивное, информативное)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  <w:highlight w:val="yellow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  <w:highlight w:val="yellow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  <w:highlight w:val="yellow"/>
              </w:rPr>
            </w:pP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EC0EA5">
        <w:trPr>
          <w:trHeight w:val="3067"/>
        </w:trPr>
        <w:tc>
          <w:tcPr>
            <w:tcW w:w="2768" w:type="dxa"/>
            <w:vMerge w:val="restart"/>
          </w:tcPr>
          <w:p w:rsidR="000E3396" w:rsidRDefault="00FC7E49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-1798320</wp:posOffset>
                      </wp:positionV>
                      <wp:extent cx="1743075" cy="9525"/>
                      <wp:effectExtent l="9525" t="9525" r="9525" b="952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430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C1B40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7pt;margin-top:-141.6pt;width:137.25pt;height:.7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"/>
                  </w:pict>
                </mc:Fallback>
              </mc:AlternateContent>
            </w:r>
          </w:p>
        </w:tc>
        <w:tc>
          <w:tcPr>
            <w:tcW w:w="4760" w:type="dxa"/>
          </w:tcPr>
          <w:p w:rsidR="000E3396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12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12</w:t>
            </w:r>
            <w:r w:rsidR="000E3396">
              <w:rPr>
                <w:rFonts w:ascii="Times New Roman"/>
                <w:b/>
                <w:sz w:val="28"/>
              </w:rPr>
              <w:t xml:space="preserve">. Говорение. Жан речи: ответ по предмету (устный, </w:t>
            </w:r>
            <w:r>
              <w:rPr>
                <w:rFonts w:ascii="Times New Roman"/>
                <w:b/>
                <w:sz w:val="28"/>
              </w:rPr>
              <w:t>полный</w:t>
            </w:r>
            <w:r w:rsidR="000E3396">
              <w:rPr>
                <w:rFonts w:ascii="Times New Roman"/>
                <w:b/>
                <w:sz w:val="28"/>
              </w:rPr>
              <w:t>, индивидуальный).</w:t>
            </w:r>
          </w:p>
          <w:p w:rsidR="000E3396" w:rsidRPr="00D05012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D05012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Pr="00F27FBA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Рассказ – это небольшая повествовательная история, в основе которой лежит какой-то случай.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B56E93">
        <w:trPr>
          <w:trHeight w:val="356"/>
        </w:trPr>
        <w:tc>
          <w:tcPr>
            <w:tcW w:w="2768" w:type="dxa"/>
            <w:vMerge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4760" w:type="dxa"/>
          </w:tcPr>
          <w:p w:rsidR="000E3396" w:rsidRDefault="008960F1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13</w:t>
            </w:r>
            <w:r w:rsidR="000E3396">
              <w:rPr>
                <w:rFonts w:ascii="Times New Roman"/>
                <w:b/>
                <w:sz w:val="28"/>
              </w:rPr>
              <w:t>. Говорение. Жанр речи: слово учителя (похвальное, сообщающее слово; педагогическое требование).</w:t>
            </w:r>
          </w:p>
          <w:p w:rsidR="000E3396" w:rsidRPr="00D05012" w:rsidRDefault="00E06B21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В</w:t>
            </w:r>
            <w:r w:rsidR="000E3396" w:rsidRPr="00D05012">
              <w:rPr>
                <w:rFonts w:ascii="Times New Roman"/>
                <w:sz w:val="28"/>
              </w:rPr>
              <w:t>ы абсолютно правы. На самом деле, каждый</w:t>
            </w:r>
            <w:r w:rsidR="000E3396">
              <w:rPr>
                <w:rFonts w:ascii="Times New Roman"/>
                <w:sz w:val="28"/>
              </w:rPr>
              <w:t xml:space="preserve"> человек может рассказать такую историю, но только самые талантливые люди, </w:t>
            </w:r>
            <w:r w:rsidR="000E3396" w:rsidRPr="0001623C">
              <w:rPr>
                <w:rFonts w:ascii="Times New Roman"/>
                <w:sz w:val="28"/>
                <w:szCs w:val="28"/>
              </w:rPr>
              <w:t>писатели, способны рассказать эту историю так, что чита</w:t>
            </w:r>
            <w:r w:rsidR="000E3396" w:rsidRPr="0001623C">
              <w:rPr>
                <w:rFonts w:ascii="Times New Roman"/>
                <w:sz w:val="28"/>
                <w:szCs w:val="28"/>
              </w:rPr>
              <w:lastRenderedPageBreak/>
              <w:t>тель восприним</w:t>
            </w:r>
            <w:r w:rsidR="000E3396">
              <w:rPr>
                <w:rFonts w:ascii="Times New Roman"/>
                <w:sz w:val="28"/>
                <w:szCs w:val="28"/>
              </w:rPr>
              <w:t>ает творческую выдумку за правду</w:t>
            </w:r>
            <w:r>
              <w:rPr>
                <w:rFonts w:ascii="Times New Roman"/>
                <w:sz w:val="28"/>
                <w:szCs w:val="28"/>
              </w:rPr>
              <w:t>, грустит вместе с героями и смеется над их проделками.</w:t>
            </w:r>
          </w:p>
        </w:tc>
        <w:tc>
          <w:tcPr>
            <w:tcW w:w="4331" w:type="dxa"/>
          </w:tcPr>
          <w:p w:rsidR="000E3396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13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нерефлексивное, информативное)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2927" w:type="dxa"/>
          </w:tcPr>
          <w:p w:rsidR="000E3396" w:rsidRPr="00B56E93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B56E93">
              <w:rPr>
                <w:rFonts w:ascii="Times New Roman"/>
                <w:b/>
                <w:sz w:val="28"/>
              </w:rPr>
              <w:t>Слайд:</w:t>
            </w:r>
          </w:p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Появляется определение термина: Рассказ – это небольшое прозаическое произведение повествовательного характера, композиционно сгруппи</w:t>
            </w:r>
            <w:r>
              <w:rPr>
                <w:rFonts w:ascii="Times New Roman"/>
                <w:sz w:val="28"/>
              </w:rPr>
              <w:lastRenderedPageBreak/>
              <w:t>рованное вокруг отдельного случая, характера.</w:t>
            </w:r>
          </w:p>
        </w:tc>
      </w:tr>
      <w:tr w:rsidR="000E3396" w:rsidTr="00040539">
        <w:trPr>
          <w:trHeight w:val="356"/>
        </w:trPr>
        <w:tc>
          <w:tcPr>
            <w:tcW w:w="2768" w:type="dxa"/>
          </w:tcPr>
          <w:p w:rsidR="000E3396" w:rsidRPr="00B56E93" w:rsidRDefault="000E3396" w:rsidP="00B56E93">
            <w:pPr>
              <w:pStyle w:val="a3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 xml:space="preserve">Изучение </w:t>
            </w:r>
            <w:r w:rsidRPr="00B56E93">
              <w:rPr>
                <w:rFonts w:ascii="Times New Roman"/>
                <w:b/>
                <w:sz w:val="28"/>
              </w:rPr>
              <w:t>нового материала</w:t>
            </w:r>
          </w:p>
        </w:tc>
        <w:tc>
          <w:tcPr>
            <w:tcW w:w="4760" w:type="dxa"/>
          </w:tcPr>
          <w:p w:rsidR="000E3396" w:rsidRDefault="008960F1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14</w:t>
            </w:r>
            <w:r w:rsidR="000E3396">
              <w:rPr>
                <w:rFonts w:ascii="Times New Roman"/>
                <w:b/>
                <w:sz w:val="28"/>
              </w:rPr>
              <w:t>.Говорение. Жанр речи: слово учителя (инструктирующее слово; педагогическое требование).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557C20">
              <w:rPr>
                <w:rFonts w:ascii="Times New Roman"/>
                <w:sz w:val="28"/>
              </w:rPr>
              <w:t xml:space="preserve">Дома вы читали </w:t>
            </w:r>
            <w:r>
              <w:rPr>
                <w:rFonts w:ascii="Times New Roman"/>
                <w:sz w:val="28"/>
              </w:rPr>
              <w:t xml:space="preserve">небольшой по объему, но очень интересный и смешной рассказ Николая Носова. Называется он «Три охотника». Сейчас я проверю, кто из вас является самым ответственным, внимательным и способным читателем. 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Мы проведем литературную викторину. Сначала я дам вам две минуты на повторение текста, затем вы закроете учебники и ответите на вопросы, которые появятся на слайде. Вопросов всего шесть. Кто не понял, как мы работаем? </w:t>
            </w:r>
          </w:p>
          <w:p w:rsidR="000E3396" w:rsidRPr="00557C20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Хорошо, тогда можете повторить текст, для этого откройте учебник на странице 136-ой.</w:t>
            </w:r>
          </w:p>
        </w:tc>
        <w:tc>
          <w:tcPr>
            <w:tcW w:w="4331" w:type="dxa"/>
          </w:tcPr>
          <w:p w:rsidR="000E3396" w:rsidRDefault="008960F1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14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нерефлексивное, информативное)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2927" w:type="dxa"/>
          </w:tcPr>
          <w:p w:rsidR="000E3396" w:rsidRPr="0004053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040539">
        <w:trPr>
          <w:trHeight w:val="356"/>
        </w:trPr>
        <w:tc>
          <w:tcPr>
            <w:tcW w:w="2768" w:type="dxa"/>
            <w:vMerge w:val="restart"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0E3396" w:rsidRDefault="008960F1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15</w:t>
            </w:r>
            <w:r w:rsidR="000E3396">
              <w:rPr>
                <w:rFonts w:ascii="Times New Roman"/>
                <w:b/>
                <w:sz w:val="28"/>
              </w:rPr>
              <w:t>.Чтение (неозвученное, изучающее, критическое, выразительное).</w:t>
            </w:r>
          </w:p>
        </w:tc>
        <w:tc>
          <w:tcPr>
            <w:tcW w:w="2927" w:type="dxa"/>
          </w:tcPr>
          <w:p w:rsidR="000E3396" w:rsidRPr="0004053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040539">
        <w:trPr>
          <w:trHeight w:val="356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8960F1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16</w:t>
            </w:r>
            <w:r w:rsidR="000E3396">
              <w:rPr>
                <w:rFonts w:ascii="Times New Roman"/>
                <w:b/>
                <w:sz w:val="28"/>
              </w:rPr>
              <w:t>.Говорение. Жанр речи: слово учителя (инструктирующее слово; педагогическое требование).</w:t>
            </w:r>
          </w:p>
          <w:p w:rsidR="000E3396" w:rsidRPr="00040539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 xml:space="preserve">Закройте учебники. Подпишите листочки. Сейчас на слайде будут появляться вопросы, вы должны записать номер вопроса и ответ. </w:t>
            </w:r>
          </w:p>
        </w:tc>
        <w:tc>
          <w:tcPr>
            <w:tcW w:w="4331" w:type="dxa"/>
          </w:tcPr>
          <w:p w:rsidR="000E3396" w:rsidRDefault="008960F1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16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Pr="00040539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AF774E">
        <w:trPr>
          <w:trHeight w:val="356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</w:t>
            </w:r>
            <w:r w:rsidR="008960F1">
              <w:rPr>
                <w:rFonts w:ascii="Times New Roman"/>
                <w:b/>
                <w:sz w:val="28"/>
              </w:rPr>
              <w:t>7</w:t>
            </w:r>
            <w:r>
              <w:rPr>
                <w:rFonts w:ascii="Times New Roman"/>
                <w:b/>
                <w:sz w:val="28"/>
              </w:rPr>
              <w:t>.Письмо. Жанр речи: ответ по предмету (письменный, полный, индивидуальный).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040539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Конев Александр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1.Героев рассказа зовут: дядя Ваня, дядя Федя и дядя Кузьма.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2. Действие происходит в лесу.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3. Первый охотник рассказал о том, как без ружья убежал от стаи волков и медведя. Когда он вернулся домой, папенька купил охотнику ружье.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4. Второй охотник рассказал, что медведь в лесу съел его документы и ключи.  Дома охотника приняли за вора.</w:t>
            </w:r>
          </w:p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5. Третий охотник рассказал о том, как привез домой убитого медведя, а тот живым оказался.</w:t>
            </w:r>
          </w:p>
          <w:p w:rsidR="000E3396" w:rsidRPr="00040539" w:rsidRDefault="000E3396" w:rsidP="00AF77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6.Животных надо любить. 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Слайд: </w:t>
            </w:r>
          </w:p>
          <w:p w:rsidR="000E3396" w:rsidRPr="00AF774E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(Вопросы появляются постепенно)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1.Как звали охотников?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2.Где происходит действие рассказа?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3.О чем рассказывает первый охотник?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4.О чем рассказывает второй охотник?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5.О чем рассказывает третий охотник?</w:t>
            </w:r>
          </w:p>
          <w:p w:rsidR="000E3396" w:rsidRPr="00AF774E" w:rsidRDefault="000E3396" w:rsidP="00AF77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6.Какой вывод сделали охотники по дороге домой? </w:t>
            </w:r>
          </w:p>
        </w:tc>
      </w:tr>
      <w:tr w:rsidR="000E3396" w:rsidTr="00560BC1">
        <w:trPr>
          <w:trHeight w:val="356"/>
        </w:trPr>
        <w:tc>
          <w:tcPr>
            <w:tcW w:w="2768" w:type="dxa"/>
            <w:vMerge w:val="restart"/>
            <w:tcBorders>
              <w:top w:val="nil"/>
            </w:tcBorders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</w:t>
            </w:r>
            <w:r w:rsidR="008960F1">
              <w:rPr>
                <w:rFonts w:ascii="Times New Roman"/>
                <w:b/>
                <w:sz w:val="28"/>
              </w:rPr>
              <w:t>8</w:t>
            </w:r>
            <w:r>
              <w:rPr>
                <w:rFonts w:ascii="Times New Roman"/>
                <w:b/>
                <w:sz w:val="28"/>
              </w:rPr>
              <w:t>.Говорение. Жанр речи: слово учителя (инструктирующее слово; педагогическое требование).</w:t>
            </w:r>
          </w:p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 xml:space="preserve">Проверьте, подписана ли ваша работа, затем передайте листы с последней парты на первую. </w:t>
            </w:r>
          </w:p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К следующему уроку я проверю все </w:t>
            </w:r>
            <w:r w:rsidR="00FC7E49">
              <w:rPr>
                <w:rFonts w:ascii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-1801495</wp:posOffset>
                      </wp:positionH>
                      <wp:positionV relativeFrom="paragraph">
                        <wp:posOffset>-3175</wp:posOffset>
                      </wp:positionV>
                      <wp:extent cx="1752600" cy="0"/>
                      <wp:effectExtent l="9525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52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B496D49" id="AutoShape 3" o:spid="_x0000_s1026" type="#_x0000_t32" style="position:absolute;margin-left:-141.85pt;margin-top:-.25pt;width:138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"/>
                  </w:pict>
                </mc:Fallback>
              </mc:AlternateContent>
            </w:r>
            <w:r>
              <w:rPr>
                <w:rFonts w:ascii="Times New Roman"/>
                <w:sz w:val="28"/>
              </w:rPr>
              <w:t>работы и выставлю отметки.</w:t>
            </w:r>
          </w:p>
          <w:p w:rsidR="000E3396" w:rsidRPr="00EE0ED4" w:rsidRDefault="000E3396" w:rsidP="00EE0E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Сейчас мы с вами немного поиграем. На слайде будут появляться разные иллюстрации. Ваша задача вспомнить, о каком событии из текста идет речь, найти подходящий к картинке фрагмент текста и выразительно его прочитать. Кто не понял? </w:t>
            </w:r>
          </w:p>
        </w:tc>
        <w:tc>
          <w:tcPr>
            <w:tcW w:w="4331" w:type="dxa"/>
          </w:tcPr>
          <w:p w:rsidR="000E3396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1</w:t>
            </w:r>
            <w:r w:rsidR="008960F1">
              <w:rPr>
                <w:rFonts w:ascii="Times New Roman"/>
                <w:b/>
                <w:sz w:val="28"/>
              </w:rPr>
              <w:t>8</w:t>
            </w:r>
            <w:r>
              <w:rPr>
                <w:rFonts w:ascii="Times New Roman"/>
                <w:b/>
                <w:sz w:val="28"/>
              </w:rPr>
              <w:t>.Слушание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E03339">
        <w:trPr>
          <w:trHeight w:val="356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8960F1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19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8960F1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19</w:t>
            </w:r>
            <w:r w:rsidR="000E3396">
              <w:rPr>
                <w:rFonts w:ascii="Times New Roman"/>
                <w:b/>
                <w:sz w:val="28"/>
              </w:rPr>
              <w:t>.Говорение. Жанр речи: ответ по предмету (устный, краткий, индивидуальный).</w:t>
            </w:r>
          </w:p>
          <w:p w:rsidR="000E3396" w:rsidRPr="00581153" w:rsidRDefault="000E3396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581153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Pr="00581153" w:rsidRDefault="00E06B21" w:rsidP="00581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Э</w:t>
            </w:r>
            <w:r w:rsidR="000E3396">
              <w:rPr>
                <w:rFonts w:ascii="Times New Roman"/>
                <w:sz w:val="28"/>
              </w:rPr>
              <w:t>т</w:t>
            </w:r>
            <w:r>
              <w:rPr>
                <w:rFonts w:ascii="Times New Roman"/>
                <w:sz w:val="28"/>
              </w:rPr>
              <w:t>у</w:t>
            </w:r>
            <w:r w:rsidR="000E3396">
              <w:rPr>
                <w:rFonts w:ascii="Times New Roman"/>
                <w:sz w:val="28"/>
              </w:rPr>
              <w:t xml:space="preserve"> иллюстраци</w:t>
            </w:r>
            <w:r>
              <w:rPr>
                <w:rFonts w:ascii="Times New Roman"/>
                <w:sz w:val="28"/>
              </w:rPr>
              <w:t xml:space="preserve">ю можно отнести к </w:t>
            </w:r>
            <w:r w:rsidR="000E3396">
              <w:rPr>
                <w:rFonts w:ascii="Times New Roman"/>
                <w:sz w:val="28"/>
              </w:rPr>
              <w:t>рассказ</w:t>
            </w:r>
            <w:r>
              <w:rPr>
                <w:rFonts w:ascii="Times New Roman"/>
                <w:sz w:val="28"/>
              </w:rPr>
              <w:t>у</w:t>
            </w:r>
            <w:r w:rsidR="000E3396">
              <w:rPr>
                <w:rFonts w:ascii="Times New Roman"/>
                <w:sz w:val="28"/>
              </w:rPr>
              <w:t xml:space="preserve"> дяди Кузьмы. Охотник говорит о том, что </w:t>
            </w:r>
            <w:r>
              <w:rPr>
                <w:rFonts w:ascii="Times New Roman"/>
                <w:sz w:val="28"/>
              </w:rPr>
              <w:t xml:space="preserve">он </w:t>
            </w:r>
            <w:r w:rsidR="000E3396">
              <w:rPr>
                <w:rFonts w:ascii="Times New Roman"/>
                <w:sz w:val="28"/>
              </w:rPr>
              <w:t>в лесу убил медведя, отвез его домой на санках, а тот оказался жив.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Слайд:</w:t>
            </w:r>
          </w:p>
          <w:p w:rsidR="000E3396" w:rsidRPr="00560BC1" w:rsidRDefault="008960F1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Примечание: </w:t>
            </w:r>
            <w:r w:rsidR="000E3396">
              <w:rPr>
                <w:rFonts w:ascii="Times New Roman"/>
                <w:sz w:val="28"/>
              </w:rPr>
              <w:t>Рассказ третьего охотника, со слов: «Я тоже однажды медведя встретил…»</w:t>
            </w:r>
          </w:p>
        </w:tc>
      </w:tr>
      <w:tr w:rsidR="000E3396" w:rsidTr="00E03339">
        <w:trPr>
          <w:trHeight w:val="650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8960F1" w:rsidP="007825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20</w:t>
            </w:r>
            <w:r w:rsidR="000E3396">
              <w:rPr>
                <w:rFonts w:ascii="Times New Roman"/>
                <w:b/>
                <w:sz w:val="28"/>
              </w:rPr>
              <w:t>.Говорение. Жанр речи: слово учителя (педагогическое требование).</w:t>
            </w:r>
          </w:p>
          <w:p w:rsidR="000E3396" w:rsidRPr="00782581" w:rsidRDefault="000E3396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sz w:val="28"/>
              </w:rPr>
              <w:t xml:space="preserve">Правильно, теперь найдите нужный фрагмент текста в рассказе и выразительно </w:t>
            </w:r>
            <w:r w:rsidR="008960F1">
              <w:rPr>
                <w:rFonts w:ascii="Times New Roman"/>
                <w:sz w:val="28"/>
              </w:rPr>
              <w:t xml:space="preserve">вслух </w:t>
            </w:r>
            <w:r>
              <w:rPr>
                <w:rFonts w:ascii="Times New Roman"/>
                <w:sz w:val="28"/>
              </w:rPr>
              <w:t>прочитайте.</w:t>
            </w:r>
            <w:r w:rsidRPr="0001623C">
              <w:rPr>
                <w:rFonts w:ascii="Times New Roman"/>
                <w:sz w:val="28"/>
                <w:szCs w:val="28"/>
              </w:rPr>
              <w:t xml:space="preserve"> </w:t>
            </w:r>
            <w:r>
              <w:rPr>
                <w:rFonts w:ascii="Times New Roman"/>
                <w:sz w:val="28"/>
                <w:szCs w:val="28"/>
              </w:rPr>
              <w:t>Помните, что и</w:t>
            </w:r>
            <w:r w:rsidRPr="0001623C">
              <w:rPr>
                <w:rFonts w:ascii="Times New Roman"/>
                <w:sz w:val="28"/>
                <w:szCs w:val="28"/>
              </w:rPr>
              <w:t>скусство чтеца должно заинтри</w:t>
            </w:r>
            <w:r w:rsidRPr="0001623C">
              <w:rPr>
                <w:rFonts w:ascii="Times New Roman"/>
                <w:sz w:val="28"/>
                <w:szCs w:val="28"/>
              </w:rPr>
              <w:lastRenderedPageBreak/>
              <w:t>говывать</w:t>
            </w:r>
            <w:r>
              <w:rPr>
                <w:rFonts w:ascii="Times New Roman"/>
                <w:sz w:val="28"/>
                <w:szCs w:val="28"/>
              </w:rPr>
              <w:t>, п</w:t>
            </w:r>
            <w:r w:rsidRPr="0001623C">
              <w:rPr>
                <w:rFonts w:ascii="Times New Roman"/>
                <w:sz w:val="28"/>
                <w:szCs w:val="28"/>
              </w:rPr>
              <w:t>оэтому нужно использовать</w:t>
            </w:r>
            <w:r>
              <w:rPr>
                <w:rFonts w:ascii="Times New Roman"/>
                <w:sz w:val="28"/>
                <w:szCs w:val="28"/>
              </w:rPr>
              <w:t xml:space="preserve"> иногда</w:t>
            </w:r>
            <w:r w:rsidRPr="0001623C">
              <w:rPr>
                <w:rFonts w:ascii="Times New Roman"/>
                <w:sz w:val="28"/>
                <w:szCs w:val="28"/>
              </w:rPr>
              <w:t xml:space="preserve"> громкий</w:t>
            </w:r>
            <w:r>
              <w:rPr>
                <w:rFonts w:ascii="Times New Roman"/>
                <w:sz w:val="28"/>
                <w:szCs w:val="28"/>
              </w:rPr>
              <w:t>, иногда</w:t>
            </w:r>
            <w:r w:rsidRPr="0001623C">
              <w:rPr>
                <w:rFonts w:ascii="Times New Roman"/>
                <w:sz w:val="28"/>
                <w:szCs w:val="28"/>
              </w:rPr>
              <w:t xml:space="preserve"> тихий голос</w:t>
            </w:r>
            <w:r>
              <w:rPr>
                <w:rFonts w:ascii="Times New Roman"/>
                <w:sz w:val="28"/>
                <w:szCs w:val="28"/>
              </w:rPr>
              <w:t>, неожиданные паузы и так далее.</w:t>
            </w:r>
          </w:p>
        </w:tc>
        <w:tc>
          <w:tcPr>
            <w:tcW w:w="4331" w:type="dxa"/>
          </w:tcPr>
          <w:p w:rsidR="000E3396" w:rsidRDefault="008960F1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20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E03339">
        <w:trPr>
          <w:trHeight w:val="94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</w:t>
            </w:r>
            <w:r w:rsidR="008B6BAD">
              <w:rPr>
                <w:rFonts w:ascii="Times New Roman"/>
                <w:b/>
                <w:sz w:val="28"/>
              </w:rPr>
              <w:t>1</w:t>
            </w:r>
            <w:r>
              <w:rPr>
                <w:rFonts w:ascii="Times New Roman"/>
                <w:b/>
                <w:sz w:val="28"/>
              </w:rPr>
              <w:t>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8B6BAD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21</w:t>
            </w:r>
            <w:r w:rsidR="000E3396">
              <w:rPr>
                <w:rFonts w:ascii="Times New Roman"/>
                <w:b/>
                <w:sz w:val="28"/>
              </w:rPr>
              <w:t>.Чтение (озвученное, изучающее, критическое, выразительное).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FC7E49">
        <w:trPr>
          <w:trHeight w:val="1991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8B6BAD" w:rsidP="00581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22</w:t>
            </w:r>
            <w:r w:rsidR="000E3396">
              <w:rPr>
                <w:rFonts w:ascii="Times New Roman"/>
                <w:b/>
                <w:sz w:val="28"/>
              </w:rPr>
              <w:t xml:space="preserve">.Говорение. Жанр речи: </w:t>
            </w:r>
            <w:r>
              <w:rPr>
                <w:rFonts w:ascii="Times New Roman"/>
                <w:b/>
                <w:sz w:val="28"/>
              </w:rPr>
              <w:t>беседа (репродуктивно-эвристическая).</w:t>
            </w:r>
          </w:p>
          <w:p w:rsidR="008B6BAD" w:rsidRPr="00D3033F" w:rsidRDefault="00E06B21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Ребята, понравилось ли вам чтение</w:t>
            </w:r>
            <w:r w:rsidR="008B6BAD">
              <w:rPr>
                <w:rFonts w:ascii="Times New Roman"/>
                <w:sz w:val="28"/>
              </w:rPr>
              <w:t xml:space="preserve"> Влада</w:t>
            </w:r>
            <w:r>
              <w:rPr>
                <w:rFonts w:ascii="Times New Roman"/>
                <w:sz w:val="28"/>
              </w:rPr>
              <w:t>? Удалось ли ему передать настроение героя</w:t>
            </w:r>
            <w:r w:rsidR="008B6BAD">
              <w:rPr>
                <w:rFonts w:ascii="Times New Roman"/>
                <w:sz w:val="28"/>
              </w:rPr>
              <w:t xml:space="preserve"> и отношение</w:t>
            </w:r>
            <w:r>
              <w:rPr>
                <w:rFonts w:ascii="Times New Roman"/>
                <w:sz w:val="28"/>
              </w:rPr>
              <w:t xml:space="preserve"> автора к событию? </w:t>
            </w:r>
          </w:p>
        </w:tc>
        <w:tc>
          <w:tcPr>
            <w:tcW w:w="4331" w:type="dxa"/>
          </w:tcPr>
          <w:p w:rsidR="000E3396" w:rsidRDefault="008B6BAD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22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8B6BAD" w:rsidTr="00E03339">
        <w:trPr>
          <w:trHeight w:val="1492"/>
        </w:trPr>
        <w:tc>
          <w:tcPr>
            <w:tcW w:w="2768" w:type="dxa"/>
            <w:vMerge/>
          </w:tcPr>
          <w:p w:rsidR="008B6BAD" w:rsidRDefault="008B6BAD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8B6BAD" w:rsidRPr="00FC7E49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FC7E49">
              <w:rPr>
                <w:rFonts w:ascii="Times New Roman"/>
                <w:b/>
                <w:sz w:val="28"/>
              </w:rPr>
              <w:t>23.Слушание (детальное, критическое, рефлексивное, информативное).</w:t>
            </w:r>
          </w:p>
          <w:p w:rsidR="008B6BAD" w:rsidRDefault="008B6BAD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  <w:p w:rsidR="008B6BAD" w:rsidRDefault="008B6BAD" w:rsidP="00D3033F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8B6BAD" w:rsidRDefault="008B6BAD" w:rsidP="00040539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23.</w:t>
            </w:r>
            <w:r w:rsidRPr="008B6BAD">
              <w:rPr>
                <w:rFonts w:ascii="Times New Roman"/>
                <w:b/>
                <w:sz w:val="28"/>
              </w:rPr>
              <w:t>Говорение. Жанр речи: ответ по предмету (устный, краткий, фронтальный).</w:t>
            </w:r>
          </w:p>
          <w:p w:rsidR="008B6BAD" w:rsidRDefault="008B6BAD" w:rsidP="00040539">
            <w:pPr>
              <w:spacing w:after="0" w:line="240" w:lineRule="auto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z w:val="28"/>
              </w:rPr>
              <w:t>Образец ответа:</w:t>
            </w:r>
          </w:p>
          <w:p w:rsidR="008B6BAD" w:rsidRPr="00FC7E49" w:rsidRDefault="008B6BAD" w:rsidP="00040539">
            <w:pP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Мне понравилось то, как прочитал фрагмент рассказа Влад. Он читал очень выразительно, использовал внезапные паузы, менял громкость голоса. Я считаю, что Влад смог передать испуг героя, его желание похвастаться перед другими охотниками.</w:t>
            </w:r>
          </w:p>
        </w:tc>
        <w:tc>
          <w:tcPr>
            <w:tcW w:w="2927" w:type="dxa"/>
          </w:tcPr>
          <w:p w:rsidR="008B6BAD" w:rsidRDefault="008B6BAD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FC7E49">
        <w:trPr>
          <w:trHeight w:val="830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8B6BAD" w:rsidRDefault="008B6BAD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24.</w:t>
            </w:r>
            <w:r w:rsidRPr="008B6BAD">
              <w:rPr>
                <w:rFonts w:ascii="Times New Roman"/>
                <w:b/>
                <w:sz w:val="28"/>
              </w:rPr>
              <w:t>Говорение. Жанр речи: слово учителя (</w:t>
            </w:r>
            <w:r>
              <w:rPr>
                <w:rFonts w:ascii="Times New Roman"/>
                <w:b/>
                <w:sz w:val="28"/>
              </w:rPr>
              <w:t xml:space="preserve">обобщающее слово; </w:t>
            </w:r>
            <w:r w:rsidRPr="008B6BAD">
              <w:rPr>
                <w:rFonts w:ascii="Times New Roman"/>
                <w:b/>
                <w:sz w:val="28"/>
              </w:rPr>
              <w:t>педагогическое требование)</w:t>
            </w:r>
            <w:r>
              <w:rPr>
                <w:rFonts w:ascii="Times New Roman"/>
                <w:b/>
                <w:sz w:val="28"/>
              </w:rPr>
              <w:t>.</w:t>
            </w:r>
          </w:p>
          <w:p w:rsidR="008B6BAD" w:rsidRPr="00FC7E49" w:rsidRDefault="008B6BAD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>Да, Влад действительно прочитал текст очень выразительно, поэтому получает пятерку за работу на уроке.</w:t>
            </w:r>
          </w:p>
          <w:p w:rsidR="000E3396" w:rsidRPr="00FC7E49" w:rsidRDefault="008B6BAD" w:rsidP="00D050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FC7E49">
              <w:rPr>
                <w:rFonts w:ascii="Times New Roman"/>
                <w:sz w:val="28"/>
              </w:rPr>
              <w:t>Сейчас мы с вами рассмотрим еще одну иллюстрацию к тексту. Кто напомнит, что мы с вами должны сделать?</w:t>
            </w:r>
          </w:p>
        </w:tc>
        <w:tc>
          <w:tcPr>
            <w:tcW w:w="4331" w:type="dxa"/>
          </w:tcPr>
          <w:p w:rsidR="000E3396" w:rsidRPr="00D3033F" w:rsidRDefault="000E3396" w:rsidP="00040539">
            <w:pP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2</w:t>
            </w:r>
            <w:r w:rsidR="009A59A3">
              <w:rPr>
                <w:rFonts w:ascii="Times New Roman"/>
                <w:b/>
                <w:sz w:val="28"/>
              </w:rPr>
              <w:t>4</w:t>
            </w:r>
            <w:r>
              <w:rPr>
                <w:rFonts w:ascii="Times New Roman"/>
                <w:b/>
                <w:sz w:val="28"/>
              </w:rPr>
              <w:t>.</w:t>
            </w:r>
            <w:r w:rsidR="009A59A3">
              <w:t xml:space="preserve"> </w:t>
            </w:r>
            <w:r w:rsidR="009A59A3" w:rsidRPr="009A59A3">
              <w:rPr>
                <w:rFonts w:ascii="Times New Roman"/>
                <w:b/>
                <w:sz w:val="28"/>
              </w:rPr>
              <w:t xml:space="preserve">Слушание (детальное, критическое, </w:t>
            </w:r>
            <w:r w:rsidR="009A59A3">
              <w:rPr>
                <w:rFonts w:ascii="Times New Roman"/>
                <w:b/>
                <w:sz w:val="28"/>
              </w:rPr>
              <w:t>не</w:t>
            </w:r>
            <w:r w:rsidR="009A59A3" w:rsidRPr="009A59A3">
              <w:rPr>
                <w:rFonts w:ascii="Times New Roman"/>
                <w:b/>
                <w:sz w:val="28"/>
              </w:rPr>
              <w:t>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9A59A3" w:rsidTr="00FC7E49">
        <w:trPr>
          <w:trHeight w:val="2684"/>
        </w:trPr>
        <w:tc>
          <w:tcPr>
            <w:tcW w:w="2768" w:type="dxa"/>
            <w:vMerge/>
          </w:tcPr>
          <w:p w:rsidR="009A59A3" w:rsidRDefault="009A59A3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9A59A3" w:rsidRDefault="009A59A3" w:rsidP="00D05012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25.</w:t>
            </w:r>
            <w:r>
              <w:t xml:space="preserve"> </w:t>
            </w:r>
            <w:r w:rsidRPr="009A59A3">
              <w:rPr>
                <w:rFonts w:ascii="Times New Roman"/>
                <w:b/>
                <w:sz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9A59A3" w:rsidRDefault="009A59A3" w:rsidP="00040539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9A59A3">
              <w:rPr>
                <w:rFonts w:ascii="Times New Roman"/>
                <w:b/>
                <w:sz w:val="28"/>
              </w:rPr>
              <w:t>2</w:t>
            </w:r>
            <w:r>
              <w:rPr>
                <w:rFonts w:ascii="Times New Roman"/>
                <w:b/>
                <w:sz w:val="28"/>
              </w:rPr>
              <w:t>5</w:t>
            </w:r>
            <w:r w:rsidRPr="009A59A3">
              <w:rPr>
                <w:rFonts w:ascii="Times New Roman"/>
                <w:b/>
                <w:sz w:val="28"/>
              </w:rPr>
              <w:t xml:space="preserve">.Говорение. Жанр речи: ответ по предмету (устный, </w:t>
            </w:r>
            <w:r>
              <w:rPr>
                <w:rFonts w:ascii="Times New Roman"/>
                <w:b/>
                <w:sz w:val="28"/>
              </w:rPr>
              <w:t>полный</w:t>
            </w:r>
            <w:r w:rsidRPr="009A59A3">
              <w:rPr>
                <w:rFonts w:ascii="Times New Roman"/>
                <w:b/>
                <w:sz w:val="28"/>
              </w:rPr>
              <w:t xml:space="preserve">, </w:t>
            </w:r>
            <w:r>
              <w:rPr>
                <w:rFonts w:ascii="Times New Roman"/>
                <w:b/>
                <w:sz w:val="28"/>
              </w:rPr>
              <w:t>индивидуальный</w:t>
            </w:r>
            <w:r w:rsidRPr="009A59A3">
              <w:rPr>
                <w:rFonts w:ascii="Times New Roman"/>
                <w:b/>
                <w:sz w:val="28"/>
              </w:rPr>
              <w:t>).</w:t>
            </w:r>
          </w:p>
          <w:p w:rsidR="009A59A3" w:rsidRDefault="009A59A3" w:rsidP="000405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D3033F">
              <w:rPr>
                <w:rFonts w:ascii="Times New Roman"/>
                <w:i/>
                <w:sz w:val="28"/>
              </w:rPr>
              <w:t xml:space="preserve">Образец ответа: </w:t>
            </w:r>
          </w:p>
          <w:p w:rsidR="009A59A3" w:rsidRDefault="009A59A3" w:rsidP="00D3033F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sz w:val="28"/>
              </w:rPr>
              <w:t>Мы должны подобрать к иллюстрации фрагмент из рассказа и выразительно вслух его прочитать.</w:t>
            </w:r>
          </w:p>
        </w:tc>
        <w:tc>
          <w:tcPr>
            <w:tcW w:w="2927" w:type="dxa"/>
          </w:tcPr>
          <w:p w:rsidR="009A59A3" w:rsidRDefault="009A59A3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FC7E49">
        <w:trPr>
          <w:trHeight w:val="1971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D3033F">
              <w:rPr>
                <w:rFonts w:ascii="Times New Roman"/>
                <w:b/>
                <w:sz w:val="28"/>
              </w:rPr>
              <w:t>2</w:t>
            </w:r>
            <w:r>
              <w:rPr>
                <w:rFonts w:ascii="Times New Roman"/>
                <w:b/>
                <w:sz w:val="28"/>
              </w:rPr>
              <w:t>6</w:t>
            </w:r>
            <w:r w:rsidR="000E3396" w:rsidRPr="00D3033F">
              <w:rPr>
                <w:rFonts w:ascii="Times New Roman"/>
                <w:b/>
                <w:sz w:val="28"/>
              </w:rPr>
              <w:t>.</w:t>
            </w:r>
            <w:r w:rsidR="000E3396">
              <w:rPr>
                <w:rFonts w:ascii="Times New Roman"/>
                <w:b/>
                <w:sz w:val="28"/>
              </w:rPr>
              <w:t xml:space="preserve"> Говорение. Жанр речи: слово учителя (похвальное слово, педагогическое требование).</w:t>
            </w:r>
          </w:p>
          <w:p w:rsidR="000E3396" w:rsidRPr="00574ACA" w:rsidRDefault="000E3396" w:rsidP="00574A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574ACA">
              <w:rPr>
                <w:rFonts w:ascii="Times New Roman"/>
                <w:sz w:val="28"/>
              </w:rPr>
              <w:t>Умница, у тебя отличная память.</w:t>
            </w:r>
            <w:r>
              <w:rPr>
                <w:rFonts w:ascii="Times New Roman"/>
                <w:sz w:val="28"/>
              </w:rPr>
              <w:t xml:space="preserve"> Давайте посмотрим на следующую иллюстрацию.</w:t>
            </w:r>
          </w:p>
        </w:tc>
        <w:tc>
          <w:tcPr>
            <w:tcW w:w="4331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D3033F">
              <w:rPr>
                <w:rFonts w:ascii="Times New Roman"/>
                <w:b/>
                <w:sz w:val="28"/>
              </w:rPr>
              <w:t>2</w:t>
            </w:r>
            <w:r>
              <w:rPr>
                <w:rFonts w:ascii="Times New Roman"/>
                <w:b/>
                <w:sz w:val="28"/>
              </w:rPr>
              <w:t>6</w:t>
            </w:r>
            <w:r w:rsidR="000E3396" w:rsidRPr="00D3033F">
              <w:rPr>
                <w:rFonts w:ascii="Times New Roman"/>
                <w:b/>
                <w:sz w:val="28"/>
              </w:rPr>
              <w:t>.</w:t>
            </w:r>
            <w:r w:rsidR="000E3396">
              <w:rPr>
                <w:rFonts w:ascii="Times New Roman"/>
                <w:b/>
                <w:sz w:val="28"/>
              </w:rPr>
              <w:t xml:space="preserve"> </w:t>
            </w:r>
            <w:r w:rsidR="000E3396" w:rsidRPr="00D3033F">
              <w:rPr>
                <w:rFonts w:ascii="Times New Roman"/>
                <w:b/>
                <w:sz w:val="28"/>
              </w:rPr>
              <w:t>Слушание (</w:t>
            </w:r>
            <w:r w:rsidR="000E3396">
              <w:rPr>
                <w:rFonts w:ascii="Times New Roman"/>
                <w:b/>
                <w:sz w:val="28"/>
              </w:rPr>
              <w:t>детальное, критическое, нерефлексивное, информативное).</w:t>
            </w:r>
          </w:p>
          <w:p w:rsidR="000E3396" w:rsidRDefault="000E3396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Слайд:</w:t>
            </w:r>
          </w:p>
          <w:p w:rsidR="000E3396" w:rsidRDefault="009A59A3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Примечание: </w:t>
            </w:r>
            <w:r w:rsidR="000E3396">
              <w:rPr>
                <w:rFonts w:ascii="Times New Roman"/>
                <w:sz w:val="28"/>
              </w:rPr>
              <w:t xml:space="preserve">Рассказ второго охотника о том, как медведь провалился под мост. 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  <w:p w:rsidR="000E3396" w:rsidRPr="00574ACA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</w:tr>
      <w:tr w:rsidR="000E3396" w:rsidTr="00D3033F">
        <w:trPr>
          <w:trHeight w:val="40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Pr="00574ACA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574ACA">
              <w:rPr>
                <w:rFonts w:ascii="Times New Roman"/>
                <w:b/>
                <w:sz w:val="28"/>
              </w:rPr>
              <w:t>2</w:t>
            </w:r>
            <w:r>
              <w:rPr>
                <w:rFonts w:ascii="Times New Roman"/>
                <w:b/>
                <w:sz w:val="28"/>
              </w:rPr>
              <w:t>7</w:t>
            </w:r>
            <w:r w:rsidR="000E3396" w:rsidRPr="00574ACA">
              <w:rPr>
                <w:rFonts w:ascii="Times New Roman"/>
                <w:b/>
                <w:sz w:val="28"/>
              </w:rPr>
              <w:t>.</w:t>
            </w:r>
            <w:r w:rsidR="000E3396">
              <w:rPr>
                <w:rFonts w:ascii="Times New Roman"/>
                <w:b/>
                <w:sz w:val="28"/>
              </w:rPr>
              <w:t xml:space="preserve">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A59A3" w:rsidP="00574A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27</w:t>
            </w:r>
            <w:r w:rsidR="000E3396">
              <w:rPr>
                <w:rFonts w:ascii="Times New Roman"/>
                <w:b/>
                <w:sz w:val="28"/>
              </w:rPr>
              <w:t>.Говорение. Жанр речи: ответ по предмету (устный, краткий, индивидуальный).</w:t>
            </w:r>
          </w:p>
          <w:p w:rsidR="000E3396" w:rsidRPr="00581153" w:rsidRDefault="000E3396" w:rsidP="00574A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581153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Default="004C1FFC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Э</w:t>
            </w:r>
            <w:r w:rsidR="000E3396">
              <w:rPr>
                <w:rFonts w:ascii="Times New Roman"/>
                <w:sz w:val="28"/>
              </w:rPr>
              <w:t>т</w:t>
            </w:r>
            <w:r>
              <w:rPr>
                <w:rFonts w:ascii="Times New Roman"/>
                <w:sz w:val="28"/>
              </w:rPr>
              <w:t xml:space="preserve">а иллюстрация к </w:t>
            </w:r>
            <w:r w:rsidR="000E3396">
              <w:rPr>
                <w:rFonts w:ascii="Times New Roman"/>
                <w:sz w:val="28"/>
              </w:rPr>
              <w:t>рассказ</w:t>
            </w:r>
            <w:r>
              <w:rPr>
                <w:rFonts w:ascii="Times New Roman"/>
                <w:sz w:val="28"/>
              </w:rPr>
              <w:t>у</w:t>
            </w:r>
            <w:r w:rsidR="000E3396">
              <w:rPr>
                <w:rFonts w:ascii="Times New Roman"/>
                <w:sz w:val="28"/>
              </w:rPr>
              <w:t xml:space="preserve"> </w:t>
            </w:r>
            <w:r w:rsidR="009A59A3">
              <w:rPr>
                <w:rFonts w:ascii="Times New Roman"/>
                <w:sz w:val="28"/>
              </w:rPr>
              <w:t>дяди Феди</w:t>
            </w:r>
            <w:r w:rsidR="000E3396">
              <w:rPr>
                <w:rFonts w:ascii="Times New Roman"/>
                <w:sz w:val="28"/>
              </w:rPr>
              <w:t xml:space="preserve"> о том, что</w:t>
            </w:r>
            <w:r>
              <w:rPr>
                <w:rFonts w:ascii="Times New Roman"/>
                <w:sz w:val="28"/>
              </w:rPr>
              <w:t>,</w:t>
            </w:r>
            <w:r w:rsidR="000E3396">
              <w:rPr>
                <w:rFonts w:ascii="Times New Roman"/>
                <w:sz w:val="28"/>
              </w:rPr>
              <w:t xml:space="preserve"> убегая от медведя, он потерял все свои вещи.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204A35">
        <w:trPr>
          <w:trHeight w:val="112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Pr="00D3033F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b/>
                <w:sz w:val="28"/>
              </w:rPr>
              <w:t>28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28</w:t>
            </w:r>
            <w:r w:rsidR="000E3396">
              <w:rPr>
                <w:rFonts w:ascii="Times New Roman"/>
                <w:b/>
                <w:sz w:val="28"/>
              </w:rPr>
              <w:t>.Чтение (озвученное, изучающее, критическое, выразительное).</w:t>
            </w:r>
          </w:p>
          <w:p w:rsidR="000E3396" w:rsidRDefault="000E3396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204A35">
        <w:trPr>
          <w:trHeight w:val="169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9A59A3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29</w:t>
            </w:r>
            <w:r w:rsidR="000E3396">
              <w:rPr>
                <w:rFonts w:ascii="Times New Roman"/>
                <w:b/>
                <w:sz w:val="28"/>
              </w:rPr>
              <w:t>. Говорение. Жанр речи: беседа (репродуктивно-эвристическая).</w:t>
            </w:r>
          </w:p>
          <w:p w:rsidR="000E3396" w:rsidRPr="00204A35" w:rsidRDefault="000E3396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204A35">
              <w:rPr>
                <w:rFonts w:ascii="Times New Roman"/>
                <w:sz w:val="28"/>
              </w:rPr>
              <w:t xml:space="preserve">Хорошо. Ребята, скажите, такими ли вы представляли себе охотников, какими изобразил их художник-иллюстратор Иван Семенов? </w:t>
            </w:r>
            <w:r>
              <w:rPr>
                <w:rFonts w:ascii="Times New Roman"/>
                <w:sz w:val="28"/>
              </w:rPr>
              <w:t xml:space="preserve">Благодаря каким художественным средствам </w:t>
            </w:r>
            <w:r w:rsidR="009A59A3" w:rsidRPr="00FC7E49">
              <w:rPr>
                <w:rFonts w:ascii="Times New Roman"/>
                <w:sz w:val="28"/>
              </w:rPr>
              <w:t>писателю</w:t>
            </w:r>
            <w:r w:rsidR="004C1FFC"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удалось создать точные образы героев?</w:t>
            </w:r>
          </w:p>
        </w:tc>
        <w:tc>
          <w:tcPr>
            <w:tcW w:w="4331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29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204A35">
        <w:trPr>
          <w:trHeight w:val="28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9A59A3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30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30</w:t>
            </w:r>
            <w:r w:rsidR="000E3396">
              <w:rPr>
                <w:rFonts w:ascii="Times New Roman"/>
                <w:b/>
                <w:sz w:val="28"/>
              </w:rPr>
              <w:t>.Говорение. Жанр речи: ответ по предмету (устный, полный, фронтальный).</w:t>
            </w:r>
          </w:p>
          <w:p w:rsidR="000E3396" w:rsidRDefault="000E3396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204A35">
              <w:rPr>
                <w:rFonts w:ascii="Times New Roman"/>
                <w:sz w:val="28"/>
              </w:rPr>
              <w:t>Образец ответа:</w:t>
            </w:r>
          </w:p>
          <w:p w:rsidR="000E3396" w:rsidRDefault="000E3396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Я представлял главных героев рассказа другими. </w:t>
            </w:r>
          </w:p>
          <w:p w:rsidR="000E3396" w:rsidRPr="00204A35" w:rsidRDefault="000E3396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Увидеть образы охотников </w:t>
            </w:r>
            <w:r w:rsidR="00737735">
              <w:rPr>
                <w:rFonts w:ascii="Times New Roman"/>
                <w:sz w:val="28"/>
              </w:rPr>
              <w:t>помогает подробное</w:t>
            </w:r>
            <w:r>
              <w:rPr>
                <w:rFonts w:ascii="Times New Roman"/>
                <w:sz w:val="28"/>
              </w:rPr>
              <w:t xml:space="preserve"> описание событий и речи героев, но в тексте мало описания внешности.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911892">
        <w:trPr>
          <w:trHeight w:val="570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9A59A3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31</w:t>
            </w:r>
            <w:r w:rsidR="000E3396">
              <w:rPr>
                <w:rFonts w:ascii="Times New Roman"/>
                <w:b/>
                <w:sz w:val="28"/>
              </w:rPr>
              <w:t xml:space="preserve">.Говорение. Жанр речи: </w:t>
            </w:r>
            <w:r w:rsidR="000E3396" w:rsidRPr="00974DD7">
              <w:rPr>
                <w:rFonts w:ascii="Times New Roman"/>
                <w:b/>
                <w:sz w:val="28"/>
              </w:rPr>
              <w:t>слово учителя</w:t>
            </w:r>
            <w:r w:rsidR="000E3396">
              <w:rPr>
                <w:rFonts w:ascii="Times New Roman"/>
                <w:b/>
                <w:sz w:val="28"/>
              </w:rPr>
              <w:t xml:space="preserve"> (обобщающее, сообщающее слово), беседа (репродуктивно-эвристическая).</w:t>
            </w:r>
          </w:p>
          <w:p w:rsidR="000E3396" w:rsidRDefault="000E3396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>Да, действительно в тексте нет описания внешности охотников. Это связано с тем, что в рассказе важнее событие, а не то, как выглядят герои.</w:t>
            </w:r>
            <w:r w:rsidR="004C1FFC">
              <w:rPr>
                <w:rFonts w:ascii="Times New Roman"/>
                <w:sz w:val="28"/>
              </w:rPr>
              <w:t xml:space="preserve"> Обратите внимание на речь героев. В чем ее особенность?</w:t>
            </w:r>
          </w:p>
          <w:p w:rsidR="000E3396" w:rsidRPr="00FC7E49" w:rsidRDefault="00911892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FC7E49">
              <w:rPr>
                <w:rFonts w:ascii="Times New Roman"/>
                <w:b/>
                <w:sz w:val="28"/>
              </w:rPr>
              <w:t>32.</w:t>
            </w:r>
            <w:r w:rsidRPr="00FC7E49">
              <w:rPr>
                <w:b/>
              </w:rPr>
              <w:t xml:space="preserve"> </w:t>
            </w:r>
            <w:r w:rsidRPr="00FC7E49">
              <w:rPr>
                <w:rFonts w:ascii="Times New Roman"/>
                <w:b/>
                <w:sz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A59A3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31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нерефлексивное, информативное).</w:t>
            </w:r>
          </w:p>
          <w:p w:rsidR="004C1FFC" w:rsidRDefault="004C1FFC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  <w:p w:rsidR="00911892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32.</w:t>
            </w:r>
            <w:r w:rsidRPr="00911892">
              <w:rPr>
                <w:rFonts w:ascii="Times New Roman"/>
                <w:b/>
                <w:sz w:val="28"/>
              </w:rPr>
              <w:t>Говорение. Жанр речи: ответ по предмету (устный, полный, индивидуальный).</w:t>
            </w:r>
          </w:p>
          <w:p w:rsidR="00911892" w:rsidRPr="00FC7E49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FC7E49">
              <w:rPr>
                <w:rFonts w:ascii="Times New Roman"/>
                <w:i/>
                <w:sz w:val="28"/>
              </w:rPr>
              <w:t>Образец ответа:</w:t>
            </w:r>
          </w:p>
          <w:p w:rsidR="00911892" w:rsidRPr="00FC7E49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FC7E49">
              <w:rPr>
                <w:rFonts w:ascii="Times New Roman"/>
                <w:sz w:val="28"/>
              </w:rPr>
              <w:t>Особенность речи охотников заключается тем, что она насыщена просторечными словами и выражениями.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911892" w:rsidTr="00FC7E49">
        <w:trPr>
          <w:trHeight w:val="2369"/>
        </w:trPr>
        <w:tc>
          <w:tcPr>
            <w:tcW w:w="2768" w:type="dxa"/>
            <w:vMerge/>
          </w:tcPr>
          <w:p w:rsidR="00911892" w:rsidRDefault="00911892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911892" w:rsidRPr="00FC7E49" w:rsidRDefault="00911892" w:rsidP="0097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FC7E49">
              <w:rPr>
                <w:rFonts w:ascii="Times New Roman"/>
                <w:b/>
                <w:sz w:val="28"/>
              </w:rPr>
              <w:t>33.Говорение. Жанр речи: слово учителя (похвальное слово), беседа (репродуктивно-эвристическая).</w:t>
            </w:r>
          </w:p>
          <w:p w:rsidR="00911892" w:rsidRPr="00974DD7" w:rsidDel="009A59A3" w:rsidRDefault="00911892" w:rsidP="00974DD7">
            <w:pP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sz w:val="28"/>
              </w:rPr>
              <w:t>Молодец. Ребята, является ли оправданной просторечная лексика, которую часто употребляет в рассказе писатель? Почему вы так думаете?</w:t>
            </w:r>
          </w:p>
        </w:tc>
        <w:tc>
          <w:tcPr>
            <w:tcW w:w="4331" w:type="dxa"/>
          </w:tcPr>
          <w:p w:rsidR="00911892" w:rsidDel="009A59A3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33.</w:t>
            </w:r>
            <w:r w:rsidRPr="00911892">
              <w:rPr>
                <w:rFonts w:ascii="Times New Roman"/>
                <w:b/>
                <w:sz w:val="28"/>
              </w:rPr>
              <w:t>Слушание (детальное, критическое, рефлексивное, информативное).</w:t>
            </w:r>
          </w:p>
        </w:tc>
        <w:tc>
          <w:tcPr>
            <w:tcW w:w="2927" w:type="dxa"/>
          </w:tcPr>
          <w:p w:rsidR="00911892" w:rsidRDefault="00911892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204A35">
        <w:trPr>
          <w:trHeight w:val="345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Pr="00974DD7" w:rsidRDefault="00911892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34</w:t>
            </w:r>
            <w:r w:rsidR="000E3396" w:rsidRPr="00974DD7">
              <w:rPr>
                <w:rFonts w:ascii="Times New Roman"/>
                <w:b/>
                <w:sz w:val="28"/>
              </w:rPr>
              <w:t>.</w:t>
            </w:r>
            <w:r w:rsidR="000E3396">
              <w:rPr>
                <w:rFonts w:ascii="Times New Roman"/>
                <w:b/>
                <w:sz w:val="28"/>
              </w:rPr>
              <w:t xml:space="preserve"> Слушание 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34</w:t>
            </w:r>
            <w:r w:rsidR="000E3396">
              <w:rPr>
                <w:rFonts w:ascii="Times New Roman"/>
                <w:b/>
                <w:sz w:val="28"/>
              </w:rPr>
              <w:t>. Говорение. Жанр речи: ответ по предмету (устный, полный, индивидуальный).</w:t>
            </w:r>
          </w:p>
          <w:p w:rsidR="000E3396" w:rsidRDefault="000E3396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Pr="00974DD7" w:rsidRDefault="000E3396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Употребление автором рассказа просторечных слов и выражений оправдано. Это дает возможность почувствовать особенность характера героев, их </w:t>
            </w:r>
            <w:r w:rsidR="004C1FFC">
              <w:rPr>
                <w:rFonts w:ascii="Times New Roman"/>
                <w:sz w:val="28"/>
              </w:rPr>
              <w:t xml:space="preserve">социального </w:t>
            </w:r>
            <w:r>
              <w:rPr>
                <w:rFonts w:ascii="Times New Roman"/>
                <w:sz w:val="28"/>
              </w:rPr>
              <w:t xml:space="preserve">положения. Герои рассказа - простые </w:t>
            </w:r>
            <w:r>
              <w:rPr>
                <w:rFonts w:ascii="Times New Roman"/>
                <w:sz w:val="28"/>
              </w:rPr>
              <w:lastRenderedPageBreak/>
              <w:t xml:space="preserve">охотники, малообразованные, </w:t>
            </w:r>
            <w:r w:rsidR="00911892">
              <w:rPr>
                <w:rFonts w:ascii="Times New Roman"/>
                <w:sz w:val="28"/>
              </w:rPr>
              <w:t>поэтому употребление</w:t>
            </w:r>
            <w:r>
              <w:rPr>
                <w:rFonts w:ascii="Times New Roman"/>
                <w:sz w:val="28"/>
              </w:rPr>
              <w:t xml:space="preserve"> просторечной лексики делает произведение Николая Николаевича Носова простым, доступным, интересным, правдивым.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C23FF6">
        <w:trPr>
          <w:trHeight w:val="1740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C23FF6">
              <w:rPr>
                <w:rFonts w:ascii="Times New Roman"/>
                <w:b/>
                <w:sz w:val="28"/>
              </w:rPr>
              <w:t>3</w:t>
            </w:r>
            <w:r w:rsidR="00911892">
              <w:rPr>
                <w:rFonts w:ascii="Times New Roman"/>
                <w:b/>
                <w:sz w:val="28"/>
              </w:rPr>
              <w:t>5</w:t>
            </w:r>
            <w:r w:rsidRPr="00C23FF6">
              <w:rPr>
                <w:rFonts w:ascii="Times New Roman"/>
                <w:b/>
                <w:sz w:val="28"/>
              </w:rPr>
              <w:t>. Говорение. Жанр речи: слово учителя (похвальное слово)</w:t>
            </w:r>
            <w:r>
              <w:rPr>
                <w:rFonts w:ascii="Times New Roman"/>
                <w:b/>
                <w:sz w:val="28"/>
              </w:rPr>
              <w:t>, беседа (репродуктивно-эвристическая).</w:t>
            </w:r>
          </w:p>
          <w:p w:rsidR="000E3396" w:rsidRPr="00C23FF6" w:rsidRDefault="000E3396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Хорошо, давайте найдем в тексте примеры просторечных слов.</w:t>
            </w:r>
          </w:p>
        </w:tc>
        <w:tc>
          <w:tcPr>
            <w:tcW w:w="4331" w:type="dxa"/>
          </w:tcPr>
          <w:p w:rsidR="000E3396" w:rsidRDefault="00911892" w:rsidP="00D30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35</w:t>
            </w:r>
            <w:r w:rsidR="000E3396">
              <w:rPr>
                <w:rFonts w:ascii="Times New Roman"/>
                <w:b/>
                <w:sz w:val="28"/>
              </w:rPr>
              <w:t>.Слушание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782581">
        <w:trPr>
          <w:trHeight w:val="821"/>
        </w:trPr>
        <w:tc>
          <w:tcPr>
            <w:tcW w:w="2768" w:type="dxa"/>
            <w:vMerge/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Default="000E3396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</w:p>
          <w:p w:rsidR="000E3396" w:rsidRPr="00C23FF6" w:rsidRDefault="000E3396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  <w:tc>
          <w:tcPr>
            <w:tcW w:w="4331" w:type="dxa"/>
          </w:tcPr>
          <w:p w:rsidR="000E3396" w:rsidRDefault="00911892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36</w:t>
            </w:r>
            <w:r w:rsidR="000E3396">
              <w:rPr>
                <w:rFonts w:ascii="Times New Roman"/>
                <w:b/>
                <w:sz w:val="28"/>
              </w:rPr>
              <w:t>.Чтение (неозвученное, просмотровое, критическое, выразительное).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782581">
        <w:trPr>
          <w:trHeight w:val="315"/>
        </w:trPr>
        <w:tc>
          <w:tcPr>
            <w:tcW w:w="2768" w:type="dxa"/>
            <w:tcBorders>
              <w:top w:val="nil"/>
            </w:tcBorders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Pr="00782581" w:rsidRDefault="00911892" w:rsidP="007825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782581">
              <w:rPr>
                <w:rFonts w:ascii="Times New Roman"/>
                <w:b/>
                <w:sz w:val="28"/>
              </w:rPr>
              <w:t>3</w:t>
            </w:r>
            <w:r>
              <w:rPr>
                <w:rFonts w:ascii="Times New Roman"/>
                <w:b/>
                <w:sz w:val="28"/>
              </w:rPr>
              <w:t>7</w:t>
            </w:r>
            <w:r w:rsidR="000E3396" w:rsidRPr="00782581">
              <w:rPr>
                <w:rFonts w:ascii="Times New Roman"/>
                <w:b/>
                <w:sz w:val="28"/>
              </w:rPr>
              <w:t xml:space="preserve">.Слушание </w:t>
            </w:r>
            <w:r w:rsidR="000E3396">
              <w:rPr>
                <w:rFonts w:ascii="Times New Roman"/>
                <w:b/>
                <w:sz w:val="28"/>
              </w:rPr>
              <w:t>(детальное, критическое, рефлексивное, информативное).</w:t>
            </w:r>
          </w:p>
        </w:tc>
        <w:tc>
          <w:tcPr>
            <w:tcW w:w="4331" w:type="dxa"/>
          </w:tcPr>
          <w:p w:rsidR="000E3396" w:rsidRDefault="00911892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37</w:t>
            </w:r>
            <w:r w:rsidR="000E3396">
              <w:rPr>
                <w:rFonts w:ascii="Times New Roman"/>
                <w:b/>
                <w:sz w:val="28"/>
              </w:rPr>
              <w:t>.Говорение. Жанр речи: ответ по предмету (устный, краткий, фронтальный).</w:t>
            </w:r>
          </w:p>
          <w:p w:rsidR="000E3396" w:rsidRDefault="000E3396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782581">
              <w:rPr>
                <w:rFonts w:ascii="Times New Roman"/>
                <w:i/>
                <w:sz w:val="28"/>
              </w:rPr>
              <w:t>Образец ответа:</w:t>
            </w:r>
          </w:p>
          <w:p w:rsidR="000E3396" w:rsidRPr="00782581" w:rsidRDefault="000E3396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782581">
              <w:rPr>
                <w:rFonts w:ascii="Times New Roman"/>
                <w:sz w:val="28"/>
              </w:rPr>
              <w:t>В</w:t>
            </w:r>
            <w:r>
              <w:rPr>
                <w:rFonts w:ascii="Times New Roman"/>
                <w:sz w:val="28"/>
              </w:rPr>
              <w:t xml:space="preserve"> тексте много просторечных слов и выражений, </w:t>
            </w:r>
            <w:proofErr w:type="gramStart"/>
            <w:r>
              <w:rPr>
                <w:rFonts w:ascii="Times New Roman"/>
                <w:sz w:val="28"/>
              </w:rPr>
              <w:t>например</w:t>
            </w:r>
            <w:proofErr w:type="gramEnd"/>
            <w:r>
              <w:rPr>
                <w:rFonts w:ascii="Times New Roman"/>
                <w:sz w:val="28"/>
              </w:rPr>
              <w:t xml:space="preserve">: видать, цапнуть, свалюсь, драть, шататься по лесу, рухнул, увидала, рот разинул, с перепугу. 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782581">
        <w:trPr>
          <w:trHeight w:val="314"/>
        </w:trPr>
        <w:tc>
          <w:tcPr>
            <w:tcW w:w="2768" w:type="dxa"/>
          </w:tcPr>
          <w:p w:rsidR="000E3396" w:rsidRPr="00782581" w:rsidRDefault="000E3396" w:rsidP="0078258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4.Задание на дом</w:t>
            </w:r>
          </w:p>
        </w:tc>
        <w:tc>
          <w:tcPr>
            <w:tcW w:w="4760" w:type="dxa"/>
          </w:tcPr>
          <w:p w:rsidR="000E3396" w:rsidRDefault="00911892" w:rsidP="004B36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 w:rsidRPr="004B3602">
              <w:rPr>
                <w:rFonts w:ascii="Times New Roman"/>
                <w:b/>
                <w:sz w:val="28"/>
              </w:rPr>
              <w:t>3</w:t>
            </w:r>
            <w:r>
              <w:rPr>
                <w:rFonts w:ascii="Times New Roman"/>
                <w:b/>
                <w:sz w:val="28"/>
              </w:rPr>
              <w:t>8</w:t>
            </w:r>
            <w:r w:rsidR="000E3396" w:rsidRPr="004B3602">
              <w:rPr>
                <w:rFonts w:ascii="Times New Roman"/>
                <w:b/>
                <w:sz w:val="28"/>
              </w:rPr>
              <w:t>. Говорение. Жанр речи: слово учителя (обобщающее, инструктирующее слово</w:t>
            </w:r>
            <w:r w:rsidR="00737735">
              <w:rPr>
                <w:rFonts w:ascii="Times New Roman"/>
                <w:b/>
                <w:sz w:val="28"/>
              </w:rPr>
              <w:t>; педагогическое требование</w:t>
            </w:r>
            <w:r w:rsidR="000E3396" w:rsidRPr="004B3602">
              <w:rPr>
                <w:rFonts w:ascii="Times New Roman"/>
                <w:b/>
                <w:sz w:val="28"/>
              </w:rPr>
              <w:t>).</w:t>
            </w:r>
          </w:p>
          <w:p w:rsidR="000E3396" w:rsidRPr="004B3602" w:rsidRDefault="00911892" w:rsidP="004B36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lastRenderedPageBreak/>
              <w:t>Молодцы! С</w:t>
            </w:r>
            <w:r w:rsidR="000E3396">
              <w:rPr>
                <w:rFonts w:ascii="Times New Roman"/>
                <w:sz w:val="28"/>
              </w:rPr>
              <w:t>егодня на уроке мы с вами определили, какой прозаический жанр называется рассказом. Также мы выяснили, что главным в рассказе является событие, так как это жанр повествовательной речи. Сейчас откройте дневники и запишите задание на дом. Вам нужно будет выполнить все упражнения на 45-ой странице и ответить на вопрос: «Чему учит</w:t>
            </w:r>
            <w:r w:rsidR="004C1FFC"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читателей рассказ</w:t>
            </w:r>
            <w:r w:rsidR="000E3396">
              <w:rPr>
                <w:rFonts w:ascii="Times New Roman"/>
                <w:sz w:val="28"/>
              </w:rPr>
              <w:t xml:space="preserve"> Н.Н. Носова «Три охотника»»?</w:t>
            </w:r>
          </w:p>
        </w:tc>
        <w:tc>
          <w:tcPr>
            <w:tcW w:w="4331" w:type="dxa"/>
          </w:tcPr>
          <w:p w:rsidR="000E3396" w:rsidRDefault="00911892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38</w:t>
            </w:r>
            <w:r w:rsidR="000E3396">
              <w:rPr>
                <w:rFonts w:ascii="Times New Roman"/>
                <w:b/>
                <w:sz w:val="28"/>
              </w:rPr>
              <w:t>.</w:t>
            </w:r>
            <w:r w:rsidR="000E3396" w:rsidRPr="00782581">
              <w:rPr>
                <w:rFonts w:ascii="Times New Roman"/>
                <w:b/>
                <w:sz w:val="28"/>
              </w:rPr>
              <w:t xml:space="preserve">Слушание </w:t>
            </w:r>
            <w:r w:rsidR="000E3396">
              <w:rPr>
                <w:rFonts w:ascii="Times New Roman"/>
                <w:b/>
                <w:sz w:val="28"/>
              </w:rPr>
              <w:t>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Слайд: </w:t>
            </w:r>
          </w:p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Задание на дом: </w:t>
            </w:r>
          </w:p>
          <w:p w:rsidR="000E3396" w:rsidRDefault="000E3396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Рабочая тетрадь, </w:t>
            </w:r>
          </w:p>
          <w:p w:rsidR="000E3396" w:rsidRDefault="000E3396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стр. 45, упр. 2-5;</w:t>
            </w:r>
          </w:p>
          <w:p w:rsidR="000E3396" w:rsidRPr="004B3602" w:rsidRDefault="000E3396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стр.49. упр. 7!</w:t>
            </w:r>
          </w:p>
        </w:tc>
      </w:tr>
      <w:tr w:rsidR="000E3396" w:rsidTr="00FD6FB0">
        <w:trPr>
          <w:trHeight w:val="360"/>
        </w:trPr>
        <w:tc>
          <w:tcPr>
            <w:tcW w:w="2768" w:type="dxa"/>
            <w:tcBorders>
              <w:top w:val="nil"/>
            </w:tcBorders>
          </w:tcPr>
          <w:p w:rsidR="000E3396" w:rsidRDefault="000E3396" w:rsidP="0004053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60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0E3396" w:rsidRPr="009210CA" w:rsidRDefault="000E3396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  <w:highlight w:val="yellow"/>
              </w:rPr>
            </w:pPr>
          </w:p>
        </w:tc>
        <w:tc>
          <w:tcPr>
            <w:tcW w:w="4331" w:type="dxa"/>
          </w:tcPr>
          <w:p w:rsidR="000E3396" w:rsidRDefault="00911892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39</w:t>
            </w:r>
            <w:r w:rsidR="000E3396">
              <w:rPr>
                <w:rFonts w:ascii="Times New Roman"/>
                <w:b/>
                <w:sz w:val="28"/>
              </w:rPr>
              <w:t>. Письмо. Жанр речи: ответ по предмету (письменный, краткий, индивидуальный).</w:t>
            </w:r>
          </w:p>
          <w:p w:rsidR="000E3396" w:rsidRDefault="000E3396" w:rsidP="00C23F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FD6FB0">
              <w:rPr>
                <w:rFonts w:ascii="Times New Roman"/>
                <w:i/>
                <w:sz w:val="28"/>
              </w:rPr>
              <w:t>Образец записи:</w:t>
            </w:r>
          </w:p>
          <w:p w:rsidR="000E3396" w:rsidRPr="00FD6FB0" w:rsidRDefault="000E3396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proofErr w:type="spellStart"/>
            <w:r>
              <w:rPr>
                <w:rFonts w:ascii="Times New Roman"/>
                <w:sz w:val="28"/>
              </w:rPr>
              <w:t>Раб.т</w:t>
            </w:r>
            <w:proofErr w:type="spellEnd"/>
            <w:r>
              <w:rPr>
                <w:rFonts w:ascii="Times New Roman"/>
                <w:sz w:val="28"/>
              </w:rPr>
              <w:t>.: с. 45, упр. 2-5; с.49. упр. 7!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0E3396" w:rsidTr="00FC7E49">
        <w:trPr>
          <w:trHeight w:val="699"/>
        </w:trPr>
        <w:tc>
          <w:tcPr>
            <w:tcW w:w="2768" w:type="dxa"/>
          </w:tcPr>
          <w:p w:rsidR="000E3396" w:rsidRPr="00FD6FB0" w:rsidRDefault="000E3396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142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5.Ито</w:t>
            </w:r>
            <w:r w:rsidRPr="00FD6FB0">
              <w:rPr>
                <w:rFonts w:ascii="Times New Roman"/>
                <w:b/>
                <w:sz w:val="28"/>
              </w:rPr>
              <w:t xml:space="preserve">г урока,   </w:t>
            </w:r>
          </w:p>
          <w:p w:rsidR="000E3396" w:rsidRDefault="000E3396" w:rsidP="00FD6FB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142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 xml:space="preserve">    обобщение</w:t>
            </w:r>
          </w:p>
        </w:tc>
        <w:tc>
          <w:tcPr>
            <w:tcW w:w="4760" w:type="dxa"/>
          </w:tcPr>
          <w:p w:rsidR="000E3396" w:rsidRDefault="00911892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40</w:t>
            </w:r>
            <w:r w:rsidR="000E3396" w:rsidRPr="00FD6FB0">
              <w:rPr>
                <w:rFonts w:ascii="Times New Roman"/>
                <w:b/>
                <w:sz w:val="28"/>
              </w:rPr>
              <w:t>.</w:t>
            </w:r>
            <w:r w:rsidR="000E3396">
              <w:rPr>
                <w:rFonts w:ascii="Times New Roman"/>
                <w:b/>
                <w:sz w:val="28"/>
              </w:rPr>
              <w:t xml:space="preserve"> Говорение. Жанр речи: слово учителя (</w:t>
            </w:r>
            <w:r w:rsidR="00737735">
              <w:rPr>
                <w:rFonts w:ascii="Times New Roman"/>
                <w:b/>
                <w:sz w:val="28"/>
              </w:rPr>
              <w:t xml:space="preserve">сообщающее, </w:t>
            </w:r>
            <w:r w:rsidR="000E3396">
              <w:rPr>
                <w:rFonts w:ascii="Times New Roman"/>
                <w:b/>
                <w:sz w:val="28"/>
              </w:rPr>
              <w:t>обобщающее).</w:t>
            </w:r>
          </w:p>
          <w:p w:rsidR="000E3396" w:rsidRDefault="000E3396" w:rsidP="009F7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Итак, сегодня мы с вами убедились в том, что Николай Николаевич </w:t>
            </w:r>
            <w:r w:rsidR="00FC7E49">
              <w:rPr>
                <w:rFonts w:ascii="Times New Roman"/>
                <w:sz w:val="28"/>
              </w:rPr>
              <w:t>Носов является</w:t>
            </w:r>
            <w:r>
              <w:rPr>
                <w:rFonts w:ascii="Times New Roman"/>
                <w:sz w:val="28"/>
              </w:rPr>
              <w:t xml:space="preserve"> талантливым писателем. Он рассказал читателям много интересных историй, среди которых повествование о веселых охотниках. </w:t>
            </w:r>
          </w:p>
          <w:p w:rsidR="000E3396" w:rsidRDefault="000E3396" w:rsidP="009F7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Особенность творчества всех писателей заключается в том, что они создают </w:t>
            </w:r>
            <w:r w:rsidR="00C037EE">
              <w:rPr>
                <w:rFonts w:ascii="Times New Roman"/>
                <w:sz w:val="28"/>
              </w:rPr>
              <w:t xml:space="preserve">образы </w:t>
            </w:r>
            <w:r>
              <w:rPr>
                <w:rFonts w:ascii="Times New Roman"/>
                <w:sz w:val="28"/>
              </w:rPr>
              <w:t xml:space="preserve">реалистичных героев. </w:t>
            </w:r>
            <w:r>
              <w:rPr>
                <w:rFonts w:ascii="Times New Roman"/>
                <w:sz w:val="28"/>
              </w:rPr>
              <w:lastRenderedPageBreak/>
              <w:t>На самом деле, мы, как и охотники, иногда придумываем забавные истории, потому что хотим развеселить друзей, или боимся выглядеть смешно, глупо в глазах своих собеседников.</w:t>
            </w:r>
          </w:p>
          <w:p w:rsidR="000E3396" w:rsidRPr="00FD6FB0" w:rsidRDefault="000E3396" w:rsidP="009F7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  <w:szCs w:val="28"/>
              </w:rPr>
              <w:t>Помните ребята, что герои книг живут среди нас. Спасибо за урок</w:t>
            </w:r>
            <w:r w:rsidR="00FC7E49">
              <w:rPr>
                <w:rFonts w:ascii="Times New Roman"/>
                <w:sz w:val="28"/>
                <w:szCs w:val="28"/>
              </w:rPr>
              <w:t>, вы сегодня очень хорошо поработали.</w:t>
            </w:r>
          </w:p>
        </w:tc>
        <w:tc>
          <w:tcPr>
            <w:tcW w:w="4331" w:type="dxa"/>
          </w:tcPr>
          <w:p w:rsidR="000E3396" w:rsidRDefault="00911892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40</w:t>
            </w:r>
            <w:r w:rsidR="000E3396">
              <w:rPr>
                <w:rFonts w:ascii="Times New Roman"/>
                <w:b/>
                <w:sz w:val="28"/>
              </w:rPr>
              <w:t>. Слушание (детальное, критическое, нерефлексивное, информативное).</w:t>
            </w:r>
          </w:p>
        </w:tc>
        <w:tc>
          <w:tcPr>
            <w:tcW w:w="2927" w:type="dxa"/>
          </w:tcPr>
          <w:p w:rsidR="000E3396" w:rsidRDefault="000E3396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  <w:tr w:rsidR="00FC7E49" w:rsidTr="00FC7E49">
        <w:trPr>
          <w:trHeight w:val="699"/>
        </w:trPr>
        <w:tc>
          <w:tcPr>
            <w:tcW w:w="2768" w:type="dxa"/>
          </w:tcPr>
          <w:p w:rsid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142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lastRenderedPageBreak/>
              <w:t>Резерв</w:t>
            </w:r>
          </w:p>
        </w:tc>
        <w:tc>
          <w:tcPr>
            <w:tcW w:w="4760" w:type="dxa"/>
          </w:tcPr>
          <w:p w:rsidR="00FC7E49" w:rsidRDefault="00FC7E49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41.Говорение. Жанр речи: слово учителя (сообщающее слово, педагогическое требование), беседа (репродуктивно-эвристическая).</w:t>
            </w:r>
          </w:p>
          <w:p w:rsidR="00FC7E49" w:rsidRPr="00FC7E49" w:rsidRDefault="00FC7E49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Ребята, посмотрите внимательно на картину русского художника, Василия Григорьевича Перова. Эта картина написана маслом. Опишите картину, опираясь на рассказ Николая Николаевича Носова. В каких отношениях находятся герои картины? </w:t>
            </w:r>
            <w:r w:rsidRPr="00FC7E49">
              <w:rPr>
                <w:rFonts w:ascii="Times New Roman"/>
                <w:sz w:val="28"/>
              </w:rPr>
              <w:t xml:space="preserve">Как </w:t>
            </w:r>
            <w:r>
              <w:rPr>
                <w:rFonts w:ascii="Times New Roman"/>
                <w:sz w:val="28"/>
              </w:rPr>
              <w:t>они в</w:t>
            </w:r>
            <w:r w:rsidRPr="00FC7E49">
              <w:rPr>
                <w:rFonts w:ascii="Times New Roman"/>
                <w:sz w:val="28"/>
              </w:rPr>
              <w:t>едут себя, о чем говорят?</w:t>
            </w:r>
          </w:p>
        </w:tc>
        <w:tc>
          <w:tcPr>
            <w:tcW w:w="4331" w:type="dxa"/>
          </w:tcPr>
          <w:p w:rsid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41.Слушание (детальное, критическое, нерефлективное, информативное).</w:t>
            </w:r>
          </w:p>
        </w:tc>
        <w:tc>
          <w:tcPr>
            <w:tcW w:w="2927" w:type="dxa"/>
          </w:tcPr>
          <w:p w:rsidR="00FC7E49" w:rsidRDefault="00FC7E49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Слайд:</w:t>
            </w:r>
          </w:p>
          <w:p w:rsidR="00FC7E49" w:rsidRPr="00FC7E49" w:rsidRDefault="00FC7E49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 xml:space="preserve">Картина </w:t>
            </w:r>
            <w:proofErr w:type="spellStart"/>
            <w:r>
              <w:rPr>
                <w:rFonts w:ascii="Times New Roman"/>
                <w:sz w:val="28"/>
              </w:rPr>
              <w:t>В.Г.Перова</w:t>
            </w:r>
            <w:proofErr w:type="spellEnd"/>
            <w:r>
              <w:rPr>
                <w:rFonts w:ascii="Times New Roman"/>
                <w:sz w:val="28"/>
              </w:rPr>
              <w:t xml:space="preserve"> «Охотники на привале».</w:t>
            </w:r>
          </w:p>
        </w:tc>
      </w:tr>
      <w:tr w:rsidR="00FC7E49" w:rsidTr="00FC7E49">
        <w:trPr>
          <w:trHeight w:val="699"/>
        </w:trPr>
        <w:tc>
          <w:tcPr>
            <w:tcW w:w="2768" w:type="dxa"/>
          </w:tcPr>
          <w:p w:rsid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142"/>
              <w:rPr>
                <w:rFonts w:ascii="Times New Roman"/>
                <w:b/>
                <w:sz w:val="28"/>
              </w:rPr>
            </w:pPr>
          </w:p>
        </w:tc>
        <w:tc>
          <w:tcPr>
            <w:tcW w:w="4760" w:type="dxa"/>
          </w:tcPr>
          <w:p w:rsidR="00FC7E49" w:rsidRDefault="00FC7E49" w:rsidP="00204A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42.Слушание (детальное, критическое, рефлективное, информативное).</w:t>
            </w:r>
          </w:p>
        </w:tc>
        <w:tc>
          <w:tcPr>
            <w:tcW w:w="4331" w:type="dxa"/>
          </w:tcPr>
          <w:p w:rsid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42.Говорение. Жанр речи: ответ по предмету (устный, развернутый, индивидуальный).</w:t>
            </w:r>
          </w:p>
          <w:p w:rsid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i/>
                <w:sz w:val="28"/>
              </w:rPr>
            </w:pPr>
            <w:r w:rsidRPr="00FC7E49">
              <w:rPr>
                <w:rFonts w:ascii="Times New Roman"/>
                <w:i/>
                <w:sz w:val="28"/>
              </w:rPr>
              <w:t>Образец ответа:</w:t>
            </w:r>
          </w:p>
          <w:p w:rsidR="00FC7E49" w:rsidRPr="00FC7E49" w:rsidRDefault="00FC7E49" w:rsidP="00FD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sz w:val="28"/>
              </w:rPr>
            </w:pPr>
            <w:r w:rsidRPr="00FC7E49">
              <w:rPr>
                <w:rFonts w:ascii="Times New Roman"/>
                <w:sz w:val="28"/>
              </w:rPr>
              <w:t>В центре композиции три охотника, очень разные, но каждый из них по</w:t>
            </w:r>
            <w:r>
              <w:rPr>
                <w:rFonts w:ascii="Times New Roman"/>
                <w:sz w:val="28"/>
              </w:rPr>
              <w:t>-</w:t>
            </w:r>
            <w:r w:rsidRPr="00FC7E49">
              <w:rPr>
                <w:rFonts w:ascii="Times New Roman"/>
                <w:sz w:val="28"/>
              </w:rPr>
              <w:t>своему интересен и содер</w:t>
            </w:r>
            <w:r w:rsidRPr="00FC7E49">
              <w:rPr>
                <w:rFonts w:ascii="Times New Roman"/>
                <w:sz w:val="28"/>
              </w:rPr>
              <w:lastRenderedPageBreak/>
              <w:t>жателен. Внимание двоих слушателей привлек страстный и увлекательный рассказ старшего, опытного охотника. В его позе, мимике, глазах святая вера в "истинность" истории, которую он решил поведать своим товарищам. Слушатели же относятся к рассказу по-разному. Молодой охотник жадно впитывает каждое слово своего опытного товарища, третий участник - мужчина средних лет - настроен скептически, каждое слово рассказчика он подвергает сомнению.</w:t>
            </w:r>
          </w:p>
        </w:tc>
        <w:tc>
          <w:tcPr>
            <w:tcW w:w="2927" w:type="dxa"/>
          </w:tcPr>
          <w:p w:rsidR="00FC7E49" w:rsidRDefault="00FC7E49" w:rsidP="00EC0E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/>
                <w:b/>
                <w:sz w:val="28"/>
              </w:rPr>
            </w:pPr>
          </w:p>
        </w:tc>
      </w:tr>
    </w:tbl>
    <w:p w:rsidR="000E3396" w:rsidRDefault="000E3396" w:rsidP="00C23F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  <w:p w:rsidR="000E3396" w:rsidRPr="0001623C" w:rsidRDefault="000E33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/>
          <w:sz w:val="28"/>
          <w:szCs w:val="28"/>
        </w:rPr>
      </w:pPr>
    </w:p>
    <w:sectPr w:rsidR="000E3396" w:rsidRPr="0001623C" w:rsidSect="00FC7E49">
      <w:pgSz w:w="16838" w:h="11906" w:orient="landscape"/>
      <w:pgMar w:top="850" w:right="1134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76A"/>
    <w:multiLevelType w:val="hybridMultilevel"/>
    <w:tmpl w:val="F286A712"/>
    <w:lvl w:ilvl="0" w:tplc="D37AA9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D0A84C6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191EF64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11288A5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11C863B0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C1F8CCB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E4727C40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48A8B4EE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8AEE556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3A78586D"/>
    <w:multiLevelType w:val="hybridMultilevel"/>
    <w:tmpl w:val="1102DA64"/>
    <w:lvl w:ilvl="0" w:tplc="DA742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42EF76E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CCBE138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7C2E6B2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6AA24492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105E65FE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338E31E4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715C6B6C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80BE82A6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5961390D"/>
    <w:multiLevelType w:val="hybridMultilevel"/>
    <w:tmpl w:val="803AC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EF77E6"/>
    <w:multiLevelType w:val="hybridMultilevel"/>
    <w:tmpl w:val="803AC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3E1B59"/>
    <w:multiLevelType w:val="hybridMultilevel"/>
    <w:tmpl w:val="DC36821A"/>
    <w:lvl w:ilvl="0" w:tplc="B25267A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9449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1CFB5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B84E5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546A0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AE7D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0A3E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9EDD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50BC4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5206E5"/>
    <w:multiLevelType w:val="hybridMultilevel"/>
    <w:tmpl w:val="770433A0"/>
    <w:lvl w:ilvl="0" w:tplc="EFD2F6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E81EAA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A6C8BB6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3D1E0854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B9E2B6A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9A6EEECE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F6FE145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1A67668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E10AD9F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69EB3807"/>
    <w:multiLevelType w:val="hybridMultilevel"/>
    <w:tmpl w:val="67862180"/>
    <w:lvl w:ilvl="0" w:tplc="B004087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F6BD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A8929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08D36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A0E18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0EF0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5EBFC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8825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1A065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5278FC"/>
    <w:multiLevelType w:val="hybridMultilevel"/>
    <w:tmpl w:val="499EC7D0"/>
    <w:lvl w:ilvl="0" w:tplc="F51CD01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8E7098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A16F82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3024322A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D305DF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DF8F16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6BC41DA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04FB6C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E2A0ABC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B3D2311"/>
    <w:multiLevelType w:val="hybridMultilevel"/>
    <w:tmpl w:val="D7FC6EE6"/>
    <w:lvl w:ilvl="0" w:tplc="D772A9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30E453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A9D4DB4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F8989F9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D31A13BC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8F12321C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DE54BC52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1034DD68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348EE34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adshirokov95@gmail.com">
    <w15:presenceInfo w15:providerId="Windows Live" w15:userId="d6506f23d7b725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ocumentProtection w:edit="trackedChanges" w:enforcement="0"/>
  <w:defaultTabStop w:val="708"/>
  <w:autoHyphenation/>
  <w:hyphenationZone w:val="357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F6"/>
    <w:rsid w:val="0001623C"/>
    <w:rsid w:val="000372CE"/>
    <w:rsid w:val="00040539"/>
    <w:rsid w:val="000B7165"/>
    <w:rsid w:val="000E3396"/>
    <w:rsid w:val="001274FE"/>
    <w:rsid w:val="00135037"/>
    <w:rsid w:val="00174C7F"/>
    <w:rsid w:val="00197C5F"/>
    <w:rsid w:val="001B3529"/>
    <w:rsid w:val="001F5ABD"/>
    <w:rsid w:val="00204A35"/>
    <w:rsid w:val="00227CB0"/>
    <w:rsid w:val="002F7861"/>
    <w:rsid w:val="00303A2C"/>
    <w:rsid w:val="00312913"/>
    <w:rsid w:val="0032506A"/>
    <w:rsid w:val="00352510"/>
    <w:rsid w:val="0041743D"/>
    <w:rsid w:val="00430575"/>
    <w:rsid w:val="004446D2"/>
    <w:rsid w:val="004B3602"/>
    <w:rsid w:val="004C1FFC"/>
    <w:rsid w:val="004F0B46"/>
    <w:rsid w:val="00557C20"/>
    <w:rsid w:val="00560BC1"/>
    <w:rsid w:val="00574ACA"/>
    <w:rsid w:val="00581153"/>
    <w:rsid w:val="005E3C44"/>
    <w:rsid w:val="00622960"/>
    <w:rsid w:val="006E766C"/>
    <w:rsid w:val="00710D65"/>
    <w:rsid w:val="00737735"/>
    <w:rsid w:val="00780A46"/>
    <w:rsid w:val="00782581"/>
    <w:rsid w:val="008960F1"/>
    <w:rsid w:val="008B40EE"/>
    <w:rsid w:val="008B6BAD"/>
    <w:rsid w:val="00911892"/>
    <w:rsid w:val="009210CA"/>
    <w:rsid w:val="00970D13"/>
    <w:rsid w:val="00974DD7"/>
    <w:rsid w:val="0099170D"/>
    <w:rsid w:val="009A59A3"/>
    <w:rsid w:val="009C7B51"/>
    <w:rsid w:val="009F736C"/>
    <w:rsid w:val="00A02597"/>
    <w:rsid w:val="00A65742"/>
    <w:rsid w:val="00AE2933"/>
    <w:rsid w:val="00AF774E"/>
    <w:rsid w:val="00B53530"/>
    <w:rsid w:val="00B56E93"/>
    <w:rsid w:val="00B73131"/>
    <w:rsid w:val="00BA4703"/>
    <w:rsid w:val="00BE1542"/>
    <w:rsid w:val="00C037EE"/>
    <w:rsid w:val="00C10A0A"/>
    <w:rsid w:val="00C23FF6"/>
    <w:rsid w:val="00C31AC4"/>
    <w:rsid w:val="00C5784F"/>
    <w:rsid w:val="00C7311F"/>
    <w:rsid w:val="00CA7B71"/>
    <w:rsid w:val="00D05012"/>
    <w:rsid w:val="00D129F6"/>
    <w:rsid w:val="00D3033F"/>
    <w:rsid w:val="00D62B25"/>
    <w:rsid w:val="00E03339"/>
    <w:rsid w:val="00E04148"/>
    <w:rsid w:val="00E06B21"/>
    <w:rsid w:val="00E4226D"/>
    <w:rsid w:val="00E53E7A"/>
    <w:rsid w:val="00EA7756"/>
    <w:rsid w:val="00EC0EA5"/>
    <w:rsid w:val="00EE0ED4"/>
    <w:rsid w:val="00EF5731"/>
    <w:rsid w:val="00F21C35"/>
    <w:rsid w:val="00F21CCC"/>
    <w:rsid w:val="00F27B92"/>
    <w:rsid w:val="00F27FBA"/>
    <w:rsid w:val="00FB121A"/>
    <w:rsid w:val="00FB19C1"/>
    <w:rsid w:val="00FC7E49"/>
    <w:rsid w:val="00FD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CDE2F"/>
  <w14:defaultImageDpi w14:val="0"/>
  <w15:docId w15:val="{70200170-8A58-4D15-AE74-52963A4F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F6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ar w:val="none" w:sz="0" w:color="000000"/>
      </w:pBdr>
      <w:spacing w:after="200" w:line="276" w:lineRule="auto"/>
    </w:pPr>
    <w:rPr>
      <w:rFonts w:asci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D129F6"/>
    <w:rPr>
      <w:rFonts w:cs="Times New Roman"/>
    </w:rPr>
  </w:style>
  <w:style w:type="paragraph" w:styleId="a3">
    <w:name w:val="List Paragraph"/>
    <w:basedOn w:val="a"/>
    <w:uiPriority w:val="99"/>
    <w:qFormat/>
    <w:rsid w:val="00D129F6"/>
    <w:pPr>
      <w:ind w:left="720"/>
    </w:pPr>
  </w:style>
  <w:style w:type="paragraph" w:styleId="a4">
    <w:name w:val="Balloon Text"/>
    <w:basedOn w:val="a"/>
    <w:link w:val="a5"/>
    <w:uiPriority w:val="99"/>
    <w:semiHidden/>
    <w:rsid w:val="0056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60BC1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B46B9-2A7E-4200-B992-244F3AF9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индивидуального урока литературы</vt:lpstr>
    </vt:vector>
  </TitlesOfParts>
  <Company/>
  <LinksUpToDate>false</LinksUpToDate>
  <CharactersWithSpaces>19467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индивидуального урока литературы</dc:title>
  <dc:subject/>
  <dc:creator>User</dc:creator>
  <cp:keywords/>
  <dc:description/>
  <cp:lastModifiedBy>vladshirokov95@gmail.com</cp:lastModifiedBy>
  <cp:revision>3</cp:revision>
  <cp:lastPrinted>2018-04-08T14:30:00Z</cp:lastPrinted>
  <dcterms:created xsi:type="dcterms:W3CDTF">2018-04-08T12:24:00Z</dcterms:created>
  <dcterms:modified xsi:type="dcterms:W3CDTF">2024-01-07T13:46:00Z</dcterms:modified>
</cp:coreProperties>
</file>